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3B" w:rsidRDefault="001B7B3B"/>
    <w:p w:rsidR="00180B4E" w:rsidRDefault="00180B4E"/>
    <w:p w:rsidR="00180B4E" w:rsidRDefault="001B7B3B">
      <w:r>
        <w:t>ZŠ</w:t>
      </w:r>
      <w:r w:rsidR="00B002C3">
        <w:t xml:space="preserve"> J. Hollého, Šaľa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– </w:t>
      </w:r>
      <w:r w:rsidR="001458A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učebňa IKT</w:t>
      </w:r>
    </w:p>
    <w:p w:rsidR="00AB203C" w:rsidRDefault="001B7B3B">
      <w:r>
        <w:t>Vizualizácia</w:t>
      </w:r>
      <w:r w:rsidR="00AB203C">
        <w:t xml:space="preserve"> č.1</w:t>
      </w:r>
    </w:p>
    <w:p w:rsidR="00FB5CC2" w:rsidRDefault="00AB203C">
      <w:r>
        <w:rPr>
          <w:noProof/>
          <w:lang w:eastAsia="sk-SK"/>
        </w:rPr>
        <w:drawing>
          <wp:inline distT="0" distB="0" distL="0" distR="0">
            <wp:extent cx="4908176" cy="2608580"/>
            <wp:effectExtent l="0" t="0" r="6985" b="1270"/>
            <wp:docPr id="12" name="Obrázok 12" descr="C:\Users\Marika\Desktop\Danica mail\IKT trieda SALA Holleho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ka\Desktop\Danica mail\IKT trieda SALA Holleho 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9"/>
                    <a:stretch/>
                  </pic:blipFill>
                  <pic:spPr bwMode="auto">
                    <a:xfrm>
                      <a:off x="0" y="0"/>
                      <a:ext cx="4908176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AB203C">
      <w:r>
        <w:t>Vizualizácia č.2</w:t>
      </w:r>
      <w:r>
        <w:rPr>
          <w:noProof/>
          <w:lang w:eastAsia="sk-SK"/>
        </w:rPr>
        <w:drawing>
          <wp:inline distT="0" distB="0" distL="0" distR="0">
            <wp:extent cx="4921885" cy="2608580"/>
            <wp:effectExtent l="0" t="0" r="0" b="1270"/>
            <wp:docPr id="13" name="Obrázok 13" descr="C:\Users\Marika\Desktop\Danica mail\IKT trieda SALA Holleho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ka\Desktop\Danica mail\IKT trieda SALA Holleho 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885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B3B" w:rsidRDefault="001B7B3B"/>
    <w:p w:rsidR="00BE7F69" w:rsidRDefault="00BE7F69"/>
    <w:p w:rsidR="00AB203C" w:rsidRDefault="00AB203C"/>
    <w:p w:rsidR="001B7B3B" w:rsidRDefault="00FB5CC2">
      <w:pPr>
        <w:rPr>
          <w:noProof/>
          <w:lang w:eastAsia="sk-SK"/>
        </w:rPr>
      </w:pPr>
      <w:r>
        <w:t>Pôdorys</w:t>
      </w:r>
    </w:p>
    <w:p w:rsidR="00FB5CC2" w:rsidRDefault="00AB203C">
      <w:r>
        <w:rPr>
          <w:noProof/>
          <w:lang w:eastAsia="sk-SK"/>
        </w:rPr>
        <w:drawing>
          <wp:inline distT="0" distB="0" distL="0" distR="0">
            <wp:extent cx="4680905" cy="5365377"/>
            <wp:effectExtent l="0" t="0" r="5715" b="6985"/>
            <wp:docPr id="10" name="Obrázok 10" descr="C:\Users\Marika\Desktop\Danica mail\IKT trieda SALA Holleho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ka\Desktop\Danica mail\IKT trieda SALA Holleho 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93" t="3094" r="27599"/>
                    <a:stretch/>
                  </pic:blipFill>
                  <pic:spPr bwMode="auto">
                    <a:xfrm>
                      <a:off x="0" y="0"/>
                      <a:ext cx="4691068" cy="537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C2" w:rsidRDefault="00FB5CC2">
      <w:bookmarkStart w:id="0" w:name="_GoBack"/>
      <w:bookmarkEnd w:id="0"/>
    </w:p>
    <w:sectPr w:rsidR="00FB5CC2" w:rsidSect="00FB5CC2">
      <w:pgSz w:w="16838" w:h="11906" w:orient="landscape"/>
      <w:pgMar w:top="567" w:right="567" w:bottom="567" w:left="567" w:header="709" w:footer="709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71"/>
    <w:rsid w:val="00090CA4"/>
    <w:rsid w:val="001458A2"/>
    <w:rsid w:val="00180B4E"/>
    <w:rsid w:val="001B7B3B"/>
    <w:rsid w:val="0022265D"/>
    <w:rsid w:val="002522A9"/>
    <w:rsid w:val="002F76E3"/>
    <w:rsid w:val="00445301"/>
    <w:rsid w:val="00483D3F"/>
    <w:rsid w:val="0084128A"/>
    <w:rsid w:val="0086794F"/>
    <w:rsid w:val="00874B71"/>
    <w:rsid w:val="00902ECE"/>
    <w:rsid w:val="00AB203C"/>
    <w:rsid w:val="00AB77D5"/>
    <w:rsid w:val="00B002C3"/>
    <w:rsid w:val="00B76604"/>
    <w:rsid w:val="00BE7F69"/>
    <w:rsid w:val="00C74D9A"/>
    <w:rsid w:val="00CF39C7"/>
    <w:rsid w:val="00D53D5A"/>
    <w:rsid w:val="00E035AA"/>
    <w:rsid w:val="00E81985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AE18D-CDC3-47F8-AE9F-BDC6E713A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vargova</cp:lastModifiedBy>
  <cp:revision>3</cp:revision>
  <cp:lastPrinted>2017-02-09T14:18:00Z</cp:lastPrinted>
  <dcterms:created xsi:type="dcterms:W3CDTF">2017-03-08T17:01:00Z</dcterms:created>
  <dcterms:modified xsi:type="dcterms:W3CDTF">2017-03-08T17:01:00Z</dcterms:modified>
</cp:coreProperties>
</file>