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838" w:rsidRPr="003860C6" w:rsidRDefault="00C31838" w:rsidP="00C31838">
      <w:pPr>
        <w:pStyle w:val="Zkladntext"/>
        <w:tabs>
          <w:tab w:val="left" w:pos="3119"/>
        </w:tabs>
        <w:spacing w:after="0"/>
        <w:contextualSpacing/>
        <w:jc w:val="center"/>
        <w:rPr>
          <w:b/>
          <w:sz w:val="28"/>
          <w:szCs w:val="28"/>
          <w:lang w:eastAsia="ar-SA"/>
        </w:rPr>
      </w:pPr>
      <w:r w:rsidRPr="003860C6">
        <w:rPr>
          <w:b/>
          <w:sz w:val="28"/>
          <w:szCs w:val="28"/>
          <w:lang w:eastAsia="ar-SA"/>
        </w:rPr>
        <w:t>ZMLUVA O DIELO číslo ......................</w:t>
      </w:r>
    </w:p>
    <w:p w:rsidR="00035893" w:rsidRPr="003860C6" w:rsidRDefault="00035893" w:rsidP="00C31838">
      <w:pPr>
        <w:pStyle w:val="Zkladntext"/>
        <w:tabs>
          <w:tab w:val="left" w:pos="3119"/>
        </w:tabs>
        <w:spacing w:after="0"/>
        <w:contextualSpacing/>
        <w:jc w:val="center"/>
        <w:rPr>
          <w:b/>
          <w:sz w:val="28"/>
          <w:szCs w:val="28"/>
          <w:lang w:eastAsia="ar-SA"/>
        </w:rPr>
      </w:pPr>
    </w:p>
    <w:p w:rsidR="00C31838" w:rsidRPr="003860C6" w:rsidRDefault="00C31838" w:rsidP="00C31838">
      <w:pPr>
        <w:pStyle w:val="Zkladntext"/>
        <w:spacing w:after="0"/>
        <w:contextualSpacing/>
        <w:jc w:val="center"/>
        <w:rPr>
          <w:b/>
          <w:sz w:val="22"/>
          <w:szCs w:val="22"/>
          <w:lang w:eastAsia="ar-SA"/>
        </w:rPr>
      </w:pPr>
      <w:r w:rsidRPr="003860C6">
        <w:rPr>
          <w:b/>
          <w:sz w:val="22"/>
          <w:szCs w:val="22"/>
          <w:lang w:eastAsia="ar-SA"/>
        </w:rPr>
        <w:t xml:space="preserve">uzatvorená podľa </w:t>
      </w:r>
      <w:proofErr w:type="spellStart"/>
      <w:r w:rsidRPr="003860C6">
        <w:rPr>
          <w:b/>
          <w:sz w:val="22"/>
          <w:szCs w:val="22"/>
          <w:lang w:eastAsia="ar-SA"/>
        </w:rPr>
        <w:t>ustan</w:t>
      </w:r>
      <w:proofErr w:type="spellEnd"/>
      <w:r w:rsidRPr="003860C6">
        <w:rPr>
          <w:b/>
          <w:sz w:val="22"/>
          <w:szCs w:val="22"/>
          <w:lang w:eastAsia="ar-SA"/>
        </w:rPr>
        <w:t>. § 536 a </w:t>
      </w:r>
      <w:proofErr w:type="spellStart"/>
      <w:r w:rsidRPr="003860C6">
        <w:rPr>
          <w:b/>
          <w:sz w:val="22"/>
          <w:szCs w:val="22"/>
          <w:lang w:eastAsia="ar-SA"/>
        </w:rPr>
        <w:t>nasl</w:t>
      </w:r>
      <w:proofErr w:type="spellEnd"/>
      <w:r w:rsidRPr="003860C6">
        <w:rPr>
          <w:b/>
          <w:sz w:val="22"/>
          <w:szCs w:val="22"/>
          <w:lang w:eastAsia="ar-SA"/>
        </w:rPr>
        <w:t>. zákona č. 513/1991 Zb. Obchodný zákonník</w:t>
      </w:r>
    </w:p>
    <w:p w:rsidR="00C31838" w:rsidRPr="003860C6" w:rsidRDefault="00C31838" w:rsidP="00C31838">
      <w:pPr>
        <w:pStyle w:val="Zkladntext"/>
        <w:spacing w:after="0"/>
        <w:contextualSpacing/>
        <w:jc w:val="center"/>
        <w:rPr>
          <w:b/>
          <w:sz w:val="22"/>
          <w:szCs w:val="22"/>
          <w:lang w:eastAsia="ar-SA"/>
        </w:rPr>
      </w:pPr>
      <w:r w:rsidRPr="003860C6">
        <w:rPr>
          <w:b/>
          <w:sz w:val="22"/>
          <w:szCs w:val="22"/>
          <w:lang w:eastAsia="ar-SA"/>
        </w:rPr>
        <w:t xml:space="preserve"> v znení neskorších predpisov</w:t>
      </w:r>
    </w:p>
    <w:p w:rsidR="00C31838" w:rsidRPr="003860C6" w:rsidRDefault="00C31838" w:rsidP="00C31838">
      <w:pPr>
        <w:pStyle w:val="Obyajntext"/>
        <w:rPr>
          <w:rFonts w:ascii="Times New Roman" w:hAnsi="Times New Roman" w:cs="Times New Roman"/>
        </w:rPr>
      </w:pPr>
    </w:p>
    <w:p w:rsidR="00C31838" w:rsidRPr="003860C6" w:rsidRDefault="00C31838" w:rsidP="00C31838">
      <w:pPr>
        <w:jc w:val="center"/>
        <w:rPr>
          <w:sz w:val="22"/>
          <w:szCs w:val="22"/>
        </w:rPr>
      </w:pPr>
    </w:p>
    <w:p w:rsidR="00C31838" w:rsidRPr="003860C6" w:rsidRDefault="00C31838" w:rsidP="00C31838">
      <w:pPr>
        <w:jc w:val="center"/>
        <w:rPr>
          <w:b/>
          <w:sz w:val="22"/>
          <w:szCs w:val="22"/>
        </w:rPr>
      </w:pPr>
      <w:r w:rsidRPr="003860C6">
        <w:rPr>
          <w:b/>
          <w:sz w:val="22"/>
          <w:szCs w:val="22"/>
        </w:rPr>
        <w:t>čl. I.</w:t>
      </w:r>
    </w:p>
    <w:p w:rsidR="00C31838" w:rsidRPr="003860C6" w:rsidRDefault="00C31838" w:rsidP="00C31838">
      <w:pPr>
        <w:jc w:val="center"/>
        <w:rPr>
          <w:b/>
          <w:sz w:val="22"/>
          <w:szCs w:val="22"/>
        </w:rPr>
      </w:pPr>
      <w:r w:rsidRPr="003860C6">
        <w:rPr>
          <w:b/>
          <w:sz w:val="22"/>
          <w:szCs w:val="22"/>
        </w:rPr>
        <w:t xml:space="preserve"> Zmluvné strany</w:t>
      </w:r>
    </w:p>
    <w:p w:rsidR="00C31838" w:rsidRPr="003860C6" w:rsidRDefault="00C31838" w:rsidP="00C31838">
      <w:pPr>
        <w:jc w:val="both"/>
        <w:rPr>
          <w:sz w:val="22"/>
          <w:szCs w:val="22"/>
        </w:rPr>
      </w:pPr>
    </w:p>
    <w:p w:rsidR="00C31838" w:rsidRPr="003860C6" w:rsidRDefault="00C31838" w:rsidP="00C31838">
      <w:pPr>
        <w:pStyle w:val="Odsekzoznamu"/>
        <w:numPr>
          <w:ilvl w:val="0"/>
          <w:numId w:val="2"/>
        </w:numPr>
        <w:ind w:left="426" w:hanging="426"/>
        <w:rPr>
          <w:sz w:val="22"/>
          <w:szCs w:val="22"/>
        </w:rPr>
      </w:pPr>
      <w:r w:rsidRPr="003860C6">
        <w:rPr>
          <w:sz w:val="22"/>
          <w:szCs w:val="22"/>
        </w:rPr>
        <w:t>Objednávateľ:</w:t>
      </w:r>
      <w:r w:rsidRPr="003860C6">
        <w:rPr>
          <w:sz w:val="22"/>
          <w:szCs w:val="22"/>
        </w:rPr>
        <w:tab/>
      </w:r>
      <w:r w:rsidRPr="003860C6">
        <w:rPr>
          <w:sz w:val="22"/>
          <w:szCs w:val="22"/>
        </w:rPr>
        <w:tab/>
      </w:r>
      <w:r w:rsidRPr="003860C6">
        <w:rPr>
          <w:sz w:val="22"/>
          <w:szCs w:val="22"/>
        </w:rPr>
        <w:tab/>
      </w:r>
      <w:r w:rsidRPr="003860C6">
        <w:rPr>
          <w:b/>
          <w:sz w:val="22"/>
          <w:szCs w:val="22"/>
        </w:rPr>
        <w:t>Mesto Šaľa</w:t>
      </w:r>
    </w:p>
    <w:p w:rsidR="00C31838" w:rsidRPr="003860C6" w:rsidRDefault="00C31838" w:rsidP="00C31838">
      <w:pPr>
        <w:pStyle w:val="Zkladntext"/>
        <w:spacing w:after="0"/>
        <w:ind w:left="426"/>
        <w:contextualSpacing/>
        <w:rPr>
          <w:b/>
          <w:sz w:val="22"/>
          <w:szCs w:val="22"/>
          <w:lang w:val="cs-CZ" w:eastAsia="ar-SA"/>
        </w:rPr>
      </w:pPr>
      <w:r w:rsidRPr="003860C6">
        <w:rPr>
          <w:sz w:val="22"/>
          <w:szCs w:val="22"/>
          <w:lang w:eastAsia="ar-SA"/>
        </w:rPr>
        <w:t>Štatutárny orgán:</w:t>
      </w:r>
      <w:r w:rsidRPr="003860C6">
        <w:rPr>
          <w:sz w:val="22"/>
          <w:szCs w:val="22"/>
          <w:lang w:eastAsia="ar-SA"/>
        </w:rPr>
        <w:tab/>
      </w:r>
      <w:r w:rsidRPr="003860C6">
        <w:rPr>
          <w:sz w:val="22"/>
          <w:szCs w:val="22"/>
          <w:lang w:eastAsia="ar-SA"/>
        </w:rPr>
        <w:tab/>
      </w:r>
      <w:r w:rsidRPr="003860C6">
        <w:rPr>
          <w:sz w:val="22"/>
          <w:szCs w:val="22"/>
          <w:lang w:val="cs-CZ" w:eastAsia="ar-SA"/>
        </w:rPr>
        <w:tab/>
      </w:r>
      <w:r w:rsidRPr="003860C6">
        <w:rPr>
          <w:sz w:val="22"/>
          <w:szCs w:val="22"/>
          <w:lang w:eastAsia="ar-SA"/>
        </w:rPr>
        <w:t xml:space="preserve">Mgr. Jozef </w:t>
      </w:r>
      <w:proofErr w:type="spellStart"/>
      <w:r w:rsidRPr="003860C6">
        <w:rPr>
          <w:sz w:val="22"/>
          <w:szCs w:val="22"/>
          <w:lang w:eastAsia="ar-SA"/>
        </w:rPr>
        <w:t>Belický</w:t>
      </w:r>
      <w:proofErr w:type="spellEnd"/>
      <w:r w:rsidRPr="003860C6">
        <w:rPr>
          <w:sz w:val="22"/>
          <w:szCs w:val="22"/>
          <w:lang w:eastAsia="ar-SA"/>
        </w:rPr>
        <w:t>, primátor mesta</w:t>
      </w:r>
    </w:p>
    <w:p w:rsidR="00C31838" w:rsidRPr="003860C6" w:rsidRDefault="00C31838" w:rsidP="00C31838">
      <w:pPr>
        <w:ind w:left="567" w:hanging="426"/>
        <w:contextualSpacing/>
        <w:jc w:val="both"/>
        <w:rPr>
          <w:sz w:val="22"/>
          <w:szCs w:val="22"/>
          <w:lang w:eastAsia="ar-SA"/>
        </w:rPr>
      </w:pPr>
      <w:r w:rsidRPr="003860C6">
        <w:rPr>
          <w:sz w:val="22"/>
          <w:szCs w:val="22"/>
          <w:lang w:eastAsia="ar-SA"/>
        </w:rPr>
        <w:t xml:space="preserve">      Sídlo:</w:t>
      </w:r>
      <w:r w:rsidRPr="003860C6">
        <w:rPr>
          <w:sz w:val="22"/>
          <w:szCs w:val="22"/>
          <w:lang w:eastAsia="ar-SA"/>
        </w:rPr>
        <w:tab/>
      </w:r>
      <w:r w:rsidRPr="003860C6">
        <w:rPr>
          <w:sz w:val="22"/>
          <w:szCs w:val="22"/>
          <w:lang w:eastAsia="ar-SA"/>
        </w:rPr>
        <w:tab/>
      </w:r>
      <w:r w:rsidRPr="003860C6">
        <w:rPr>
          <w:sz w:val="22"/>
          <w:szCs w:val="22"/>
          <w:lang w:eastAsia="ar-SA"/>
        </w:rPr>
        <w:tab/>
      </w:r>
      <w:r w:rsidRPr="003860C6">
        <w:rPr>
          <w:sz w:val="22"/>
          <w:szCs w:val="22"/>
          <w:lang w:eastAsia="ar-SA"/>
        </w:rPr>
        <w:tab/>
        <w:t xml:space="preserve">Nám. Sv. Trojice </w:t>
      </w:r>
      <w:r w:rsidR="000E66A5" w:rsidRPr="003860C6">
        <w:rPr>
          <w:sz w:val="22"/>
          <w:szCs w:val="22"/>
          <w:lang w:eastAsia="ar-SA"/>
        </w:rPr>
        <w:t>1953/</w:t>
      </w:r>
      <w:r w:rsidRPr="003860C6">
        <w:rPr>
          <w:sz w:val="22"/>
          <w:szCs w:val="22"/>
          <w:lang w:eastAsia="ar-SA"/>
        </w:rPr>
        <w:t>7, 927 15 Šaľa</w:t>
      </w:r>
    </w:p>
    <w:p w:rsidR="00C31838" w:rsidRPr="003860C6" w:rsidRDefault="00C31838" w:rsidP="00C31838">
      <w:pPr>
        <w:ind w:left="567" w:hanging="426"/>
        <w:contextualSpacing/>
        <w:jc w:val="both"/>
        <w:rPr>
          <w:sz w:val="22"/>
          <w:szCs w:val="22"/>
          <w:lang w:eastAsia="ar-SA"/>
        </w:rPr>
      </w:pPr>
      <w:r w:rsidRPr="003860C6">
        <w:rPr>
          <w:sz w:val="22"/>
          <w:szCs w:val="22"/>
          <w:lang w:eastAsia="ar-SA"/>
        </w:rPr>
        <w:t xml:space="preserve">      IČO:</w:t>
      </w:r>
      <w:r w:rsidRPr="003860C6">
        <w:rPr>
          <w:sz w:val="22"/>
          <w:szCs w:val="22"/>
          <w:lang w:eastAsia="ar-SA"/>
        </w:rPr>
        <w:tab/>
      </w:r>
      <w:r w:rsidRPr="003860C6">
        <w:rPr>
          <w:sz w:val="22"/>
          <w:szCs w:val="22"/>
          <w:lang w:eastAsia="ar-SA"/>
        </w:rPr>
        <w:tab/>
      </w:r>
      <w:r w:rsidRPr="003860C6">
        <w:rPr>
          <w:sz w:val="22"/>
          <w:szCs w:val="22"/>
          <w:lang w:eastAsia="ar-SA"/>
        </w:rPr>
        <w:tab/>
      </w:r>
      <w:r w:rsidRPr="003860C6">
        <w:rPr>
          <w:sz w:val="22"/>
          <w:szCs w:val="22"/>
          <w:lang w:eastAsia="ar-SA"/>
        </w:rPr>
        <w:tab/>
        <w:t>00306185</w:t>
      </w:r>
    </w:p>
    <w:p w:rsidR="00C31838" w:rsidRPr="003860C6" w:rsidRDefault="00C31838" w:rsidP="00C31838">
      <w:pPr>
        <w:ind w:left="567" w:hanging="426"/>
        <w:contextualSpacing/>
        <w:jc w:val="both"/>
        <w:rPr>
          <w:sz w:val="22"/>
          <w:szCs w:val="22"/>
          <w:lang w:eastAsia="ar-SA"/>
        </w:rPr>
      </w:pPr>
      <w:r w:rsidRPr="003860C6">
        <w:rPr>
          <w:sz w:val="22"/>
          <w:szCs w:val="22"/>
          <w:lang w:eastAsia="ar-SA"/>
        </w:rPr>
        <w:t xml:space="preserve">      DIČ:</w:t>
      </w:r>
      <w:r w:rsidRPr="003860C6">
        <w:rPr>
          <w:sz w:val="22"/>
          <w:szCs w:val="22"/>
          <w:lang w:eastAsia="ar-SA"/>
        </w:rPr>
        <w:tab/>
      </w:r>
      <w:r w:rsidRPr="003860C6">
        <w:rPr>
          <w:sz w:val="22"/>
          <w:szCs w:val="22"/>
          <w:lang w:eastAsia="ar-SA"/>
        </w:rPr>
        <w:tab/>
      </w:r>
      <w:r w:rsidRPr="003860C6">
        <w:rPr>
          <w:sz w:val="22"/>
          <w:szCs w:val="22"/>
          <w:lang w:eastAsia="ar-SA"/>
        </w:rPr>
        <w:tab/>
      </w:r>
      <w:r w:rsidRPr="003860C6">
        <w:rPr>
          <w:sz w:val="22"/>
          <w:szCs w:val="22"/>
          <w:lang w:eastAsia="ar-SA"/>
        </w:rPr>
        <w:tab/>
        <w:t>2021024049</w:t>
      </w:r>
    </w:p>
    <w:p w:rsidR="00C31838" w:rsidRPr="003860C6" w:rsidRDefault="00C31838" w:rsidP="00C31838">
      <w:pPr>
        <w:ind w:left="567" w:hanging="426"/>
        <w:contextualSpacing/>
        <w:jc w:val="both"/>
        <w:rPr>
          <w:sz w:val="22"/>
          <w:szCs w:val="22"/>
          <w:lang w:eastAsia="ar-SA"/>
        </w:rPr>
      </w:pPr>
      <w:r w:rsidRPr="003860C6">
        <w:rPr>
          <w:sz w:val="22"/>
          <w:szCs w:val="22"/>
          <w:lang w:eastAsia="ar-SA"/>
        </w:rPr>
        <w:t xml:space="preserve">      Bankové spojenie:</w:t>
      </w:r>
      <w:r w:rsidRPr="003860C6">
        <w:rPr>
          <w:sz w:val="22"/>
          <w:szCs w:val="22"/>
          <w:lang w:eastAsia="ar-SA"/>
        </w:rPr>
        <w:tab/>
      </w:r>
      <w:r w:rsidRPr="003860C6">
        <w:rPr>
          <w:sz w:val="22"/>
          <w:szCs w:val="22"/>
          <w:lang w:eastAsia="ar-SA"/>
        </w:rPr>
        <w:tab/>
      </w:r>
      <w:r w:rsidRPr="003860C6">
        <w:rPr>
          <w:sz w:val="22"/>
          <w:szCs w:val="22"/>
          <w:lang w:eastAsia="ar-SA"/>
        </w:rPr>
        <w:tab/>
      </w:r>
      <w:r w:rsidR="00A91C7A" w:rsidRPr="003860C6">
        <w:rPr>
          <w:sz w:val="22"/>
          <w:szCs w:val="22"/>
          <w:lang w:eastAsia="ar-SA"/>
        </w:rPr>
        <w:t>Slovenská sporiteľňa a.s.</w:t>
      </w:r>
    </w:p>
    <w:p w:rsidR="00C31838" w:rsidRPr="003860C6" w:rsidRDefault="00A91C7A" w:rsidP="00C31838">
      <w:pPr>
        <w:ind w:left="567" w:hanging="426"/>
        <w:contextualSpacing/>
        <w:jc w:val="both"/>
        <w:rPr>
          <w:sz w:val="22"/>
          <w:szCs w:val="22"/>
          <w:lang w:eastAsia="ar-SA"/>
        </w:rPr>
      </w:pPr>
      <w:r w:rsidRPr="003860C6">
        <w:rPr>
          <w:sz w:val="22"/>
          <w:szCs w:val="22"/>
          <w:lang w:eastAsia="ar-SA"/>
        </w:rPr>
        <w:t xml:space="preserve">      Číslo účtu - IBAN:</w:t>
      </w:r>
      <w:r w:rsidR="00C31838" w:rsidRPr="003860C6">
        <w:rPr>
          <w:sz w:val="22"/>
          <w:szCs w:val="22"/>
          <w:lang w:eastAsia="ar-SA"/>
        </w:rPr>
        <w:tab/>
      </w:r>
      <w:r w:rsidR="00C31838" w:rsidRPr="003860C6">
        <w:rPr>
          <w:sz w:val="22"/>
          <w:szCs w:val="22"/>
          <w:lang w:eastAsia="ar-SA"/>
        </w:rPr>
        <w:tab/>
      </w:r>
      <w:r w:rsidRPr="003860C6">
        <w:rPr>
          <w:sz w:val="22"/>
          <w:szCs w:val="22"/>
          <w:lang w:eastAsia="ar-SA"/>
        </w:rPr>
        <w:t>SK50 0900 0000 0051 4479 4519</w:t>
      </w:r>
    </w:p>
    <w:p w:rsidR="00C31838" w:rsidRPr="003860C6" w:rsidRDefault="00C31838" w:rsidP="00C31838">
      <w:pPr>
        <w:ind w:left="567" w:hanging="426"/>
        <w:contextualSpacing/>
        <w:jc w:val="both"/>
        <w:rPr>
          <w:sz w:val="22"/>
          <w:szCs w:val="22"/>
          <w:lang w:eastAsia="ar-SA"/>
        </w:rPr>
      </w:pPr>
      <w:r w:rsidRPr="003860C6">
        <w:rPr>
          <w:sz w:val="22"/>
          <w:szCs w:val="22"/>
          <w:lang w:eastAsia="ar-SA"/>
        </w:rPr>
        <w:t xml:space="preserve">      Telefón/fax:</w:t>
      </w:r>
      <w:r w:rsidRPr="003860C6">
        <w:rPr>
          <w:sz w:val="22"/>
          <w:szCs w:val="22"/>
          <w:lang w:eastAsia="ar-SA"/>
        </w:rPr>
        <w:tab/>
      </w:r>
      <w:r w:rsidRPr="003860C6">
        <w:rPr>
          <w:sz w:val="22"/>
          <w:szCs w:val="22"/>
          <w:lang w:eastAsia="ar-SA"/>
        </w:rPr>
        <w:tab/>
      </w:r>
      <w:r w:rsidRPr="003860C6">
        <w:rPr>
          <w:sz w:val="22"/>
          <w:szCs w:val="22"/>
          <w:lang w:eastAsia="ar-SA"/>
        </w:rPr>
        <w:tab/>
        <w:t xml:space="preserve">0317705981-4/0317706021                   </w:t>
      </w:r>
    </w:p>
    <w:p w:rsidR="00C31838" w:rsidRPr="003860C6" w:rsidRDefault="00C31838" w:rsidP="00C31838">
      <w:pPr>
        <w:ind w:left="709" w:hanging="568"/>
        <w:contextualSpacing/>
        <w:jc w:val="both"/>
        <w:rPr>
          <w:sz w:val="22"/>
          <w:szCs w:val="22"/>
          <w:lang w:eastAsia="ar-SA"/>
        </w:rPr>
      </w:pPr>
      <w:r w:rsidRPr="003860C6">
        <w:rPr>
          <w:sz w:val="22"/>
          <w:szCs w:val="22"/>
          <w:lang w:eastAsia="ar-SA"/>
        </w:rPr>
        <w:t xml:space="preserve">      E-mail :</w:t>
      </w:r>
      <w:r w:rsidRPr="003860C6">
        <w:rPr>
          <w:sz w:val="22"/>
          <w:szCs w:val="22"/>
          <w:lang w:eastAsia="ar-SA"/>
        </w:rPr>
        <w:tab/>
      </w:r>
      <w:r w:rsidRPr="003860C6">
        <w:rPr>
          <w:sz w:val="22"/>
          <w:szCs w:val="22"/>
          <w:lang w:eastAsia="ar-SA"/>
        </w:rPr>
        <w:tab/>
      </w:r>
      <w:r w:rsidRPr="003860C6">
        <w:rPr>
          <w:sz w:val="22"/>
          <w:szCs w:val="22"/>
          <w:lang w:eastAsia="ar-SA"/>
        </w:rPr>
        <w:tab/>
      </w:r>
      <w:r w:rsidRPr="003860C6">
        <w:rPr>
          <w:sz w:val="22"/>
          <w:szCs w:val="22"/>
          <w:lang w:eastAsia="ar-SA"/>
        </w:rPr>
        <w:tab/>
      </w:r>
      <w:hyperlink r:id="rId9" w:history="1">
        <w:r w:rsidRPr="003860C6">
          <w:rPr>
            <w:rStyle w:val="Hypertextovprepojenie"/>
            <w:color w:val="auto"/>
            <w:sz w:val="22"/>
            <w:szCs w:val="22"/>
          </w:rPr>
          <w:t>mesto@sala.sk</w:t>
        </w:r>
      </w:hyperlink>
      <w:r w:rsidRPr="003860C6">
        <w:rPr>
          <w:sz w:val="22"/>
          <w:szCs w:val="22"/>
          <w:lang w:eastAsia="ar-SA"/>
        </w:rPr>
        <w:t xml:space="preserve"> </w:t>
      </w:r>
    </w:p>
    <w:p w:rsidR="00C31838" w:rsidRPr="003860C6" w:rsidRDefault="00C31838" w:rsidP="00C31838">
      <w:pPr>
        <w:pStyle w:val="Zkladntext"/>
        <w:spacing w:after="0"/>
        <w:ind w:left="426"/>
        <w:contextualSpacing/>
        <w:rPr>
          <w:b/>
          <w:sz w:val="22"/>
          <w:szCs w:val="22"/>
          <w:lang w:eastAsia="ar-SA"/>
        </w:rPr>
      </w:pPr>
      <w:r w:rsidRPr="003860C6">
        <w:rPr>
          <w:sz w:val="22"/>
          <w:szCs w:val="22"/>
          <w:lang w:eastAsia="ar-SA"/>
        </w:rPr>
        <w:t>Poverený na rokovanie vo veciach</w:t>
      </w:r>
    </w:p>
    <w:p w:rsidR="00C31838" w:rsidRPr="003860C6" w:rsidRDefault="00C31838" w:rsidP="00C31838">
      <w:pPr>
        <w:pStyle w:val="Zkladntext"/>
        <w:spacing w:after="0"/>
        <w:ind w:left="426"/>
        <w:contextualSpacing/>
        <w:rPr>
          <w:b/>
          <w:sz w:val="22"/>
          <w:szCs w:val="22"/>
          <w:lang w:eastAsia="ar-SA"/>
        </w:rPr>
      </w:pPr>
      <w:r w:rsidRPr="003860C6">
        <w:rPr>
          <w:sz w:val="22"/>
          <w:szCs w:val="22"/>
          <w:lang w:eastAsia="ar-SA"/>
        </w:rPr>
        <w:t>zmluvných:</w:t>
      </w:r>
      <w:r w:rsidRPr="003860C6">
        <w:rPr>
          <w:sz w:val="22"/>
          <w:szCs w:val="22"/>
          <w:lang w:eastAsia="ar-SA"/>
        </w:rPr>
        <w:tab/>
      </w:r>
      <w:r w:rsidRPr="003860C6">
        <w:rPr>
          <w:sz w:val="22"/>
          <w:szCs w:val="22"/>
          <w:lang w:eastAsia="ar-SA"/>
        </w:rPr>
        <w:tab/>
      </w:r>
      <w:r w:rsidRPr="003860C6">
        <w:rPr>
          <w:sz w:val="22"/>
          <w:szCs w:val="22"/>
          <w:lang w:eastAsia="ar-SA"/>
        </w:rPr>
        <w:tab/>
      </w:r>
      <w:r w:rsidR="00574CEB" w:rsidRPr="003860C6">
        <w:rPr>
          <w:sz w:val="22"/>
          <w:szCs w:val="22"/>
          <w:lang w:eastAsia="ar-SA"/>
        </w:rPr>
        <w:t xml:space="preserve">Mgr. Jozef </w:t>
      </w:r>
      <w:proofErr w:type="spellStart"/>
      <w:r w:rsidR="00574CEB" w:rsidRPr="003860C6">
        <w:rPr>
          <w:sz w:val="22"/>
          <w:szCs w:val="22"/>
          <w:lang w:eastAsia="ar-SA"/>
        </w:rPr>
        <w:t>Belický</w:t>
      </w:r>
      <w:proofErr w:type="spellEnd"/>
      <w:r w:rsidR="00574CEB" w:rsidRPr="003860C6">
        <w:rPr>
          <w:sz w:val="22"/>
          <w:szCs w:val="22"/>
          <w:lang w:eastAsia="ar-SA"/>
        </w:rPr>
        <w:t xml:space="preserve">, primátor mesta </w:t>
      </w:r>
    </w:p>
    <w:p w:rsidR="00C31838" w:rsidRPr="003860C6" w:rsidRDefault="00C31838" w:rsidP="00C31838">
      <w:pPr>
        <w:pStyle w:val="Zkladntext"/>
        <w:spacing w:after="0"/>
        <w:ind w:left="426"/>
        <w:contextualSpacing/>
        <w:rPr>
          <w:b/>
          <w:sz w:val="22"/>
          <w:szCs w:val="22"/>
          <w:lang w:eastAsia="ar-SA"/>
        </w:rPr>
      </w:pPr>
      <w:r w:rsidRPr="003860C6">
        <w:rPr>
          <w:sz w:val="22"/>
          <w:szCs w:val="22"/>
          <w:lang w:eastAsia="ar-SA"/>
        </w:rPr>
        <w:t>Poverený na rokovanie vo veciach</w:t>
      </w:r>
    </w:p>
    <w:p w:rsidR="00C31838" w:rsidRPr="003860C6" w:rsidRDefault="00C31838" w:rsidP="00C31838">
      <w:pPr>
        <w:pStyle w:val="Zkladntext"/>
        <w:spacing w:after="0"/>
        <w:ind w:left="426"/>
        <w:contextualSpacing/>
        <w:rPr>
          <w:sz w:val="22"/>
          <w:szCs w:val="22"/>
          <w:lang w:eastAsia="ar-SA"/>
        </w:rPr>
      </w:pPr>
      <w:r w:rsidRPr="003860C6">
        <w:rPr>
          <w:sz w:val="22"/>
          <w:szCs w:val="22"/>
          <w:lang w:eastAsia="ar-SA"/>
        </w:rPr>
        <w:t>technických:</w:t>
      </w:r>
      <w:r w:rsidRPr="003860C6">
        <w:rPr>
          <w:sz w:val="22"/>
          <w:szCs w:val="22"/>
          <w:lang w:eastAsia="ar-SA"/>
        </w:rPr>
        <w:tab/>
      </w:r>
      <w:r w:rsidRPr="003860C6">
        <w:rPr>
          <w:sz w:val="22"/>
          <w:szCs w:val="22"/>
          <w:lang w:eastAsia="ar-SA"/>
        </w:rPr>
        <w:tab/>
      </w:r>
      <w:r w:rsidRPr="003860C6">
        <w:rPr>
          <w:sz w:val="22"/>
          <w:szCs w:val="22"/>
          <w:lang w:eastAsia="ar-SA"/>
        </w:rPr>
        <w:tab/>
        <w:t xml:space="preserve">Ing. František Čibrik, vedúci Oddelenia stratégie </w:t>
      </w:r>
    </w:p>
    <w:p w:rsidR="00C31838" w:rsidRPr="003860C6" w:rsidRDefault="00C31838" w:rsidP="00C31838">
      <w:pPr>
        <w:pStyle w:val="Zkladntext"/>
        <w:spacing w:after="0"/>
        <w:ind w:left="3258" w:firstLine="282"/>
        <w:contextualSpacing/>
        <w:rPr>
          <w:sz w:val="22"/>
          <w:szCs w:val="22"/>
          <w:lang w:eastAsia="ar-SA"/>
        </w:rPr>
      </w:pPr>
      <w:r w:rsidRPr="003860C6">
        <w:rPr>
          <w:sz w:val="22"/>
          <w:szCs w:val="22"/>
          <w:lang w:eastAsia="ar-SA"/>
        </w:rPr>
        <w:t>a komunálnych činností</w:t>
      </w:r>
      <w:r w:rsidRPr="003860C6">
        <w:rPr>
          <w:sz w:val="22"/>
          <w:szCs w:val="22"/>
          <w:lang w:eastAsia="ar-SA"/>
        </w:rPr>
        <w:tab/>
        <w:t>MsÚ Šaľa</w:t>
      </w:r>
    </w:p>
    <w:p w:rsidR="00C31838" w:rsidRPr="003860C6" w:rsidRDefault="00C31838" w:rsidP="00C31838">
      <w:pPr>
        <w:pStyle w:val="Zkladntext"/>
        <w:spacing w:after="0"/>
        <w:ind w:left="3258" w:firstLine="282"/>
        <w:contextualSpacing/>
        <w:rPr>
          <w:b/>
          <w:sz w:val="22"/>
          <w:szCs w:val="22"/>
          <w:lang w:eastAsia="ar-SA"/>
        </w:rPr>
      </w:pPr>
      <w:r w:rsidRPr="003860C6">
        <w:rPr>
          <w:sz w:val="22"/>
          <w:szCs w:val="22"/>
          <w:lang w:eastAsia="ar-SA"/>
        </w:rPr>
        <w:t xml:space="preserve">Ing. Elena </w:t>
      </w:r>
      <w:proofErr w:type="spellStart"/>
      <w:r w:rsidRPr="003860C6">
        <w:rPr>
          <w:sz w:val="22"/>
          <w:szCs w:val="22"/>
          <w:lang w:eastAsia="ar-SA"/>
        </w:rPr>
        <w:t>Matajsová</w:t>
      </w:r>
      <w:proofErr w:type="spellEnd"/>
      <w:r w:rsidRPr="003860C6">
        <w:rPr>
          <w:sz w:val="22"/>
          <w:szCs w:val="22"/>
          <w:lang w:eastAsia="ar-SA"/>
        </w:rPr>
        <w:t xml:space="preserve">, referent investičných činností </w:t>
      </w:r>
    </w:p>
    <w:p w:rsidR="004C6F27" w:rsidRPr="003860C6" w:rsidRDefault="004C6F27" w:rsidP="004C6F27">
      <w:pPr>
        <w:ind w:firstLine="426"/>
        <w:contextualSpacing/>
        <w:rPr>
          <w:sz w:val="22"/>
          <w:szCs w:val="22"/>
        </w:rPr>
      </w:pPr>
      <w:r w:rsidRPr="003860C6">
        <w:rPr>
          <w:sz w:val="22"/>
          <w:szCs w:val="22"/>
        </w:rPr>
        <w:t>(ďalej len „objednávateľ“)</w:t>
      </w:r>
    </w:p>
    <w:p w:rsidR="00035893" w:rsidRPr="003860C6" w:rsidRDefault="00035893" w:rsidP="00C31838">
      <w:pPr>
        <w:ind w:left="426"/>
        <w:contextualSpacing/>
        <w:jc w:val="center"/>
        <w:rPr>
          <w:sz w:val="22"/>
          <w:szCs w:val="22"/>
        </w:rPr>
      </w:pPr>
    </w:p>
    <w:p w:rsidR="00C31838" w:rsidRPr="003860C6" w:rsidRDefault="00C31838" w:rsidP="00C31838">
      <w:pPr>
        <w:pStyle w:val="Zkladntext"/>
        <w:numPr>
          <w:ilvl w:val="0"/>
          <w:numId w:val="2"/>
        </w:numPr>
        <w:spacing w:after="0"/>
        <w:ind w:left="426" w:hanging="426"/>
        <w:contextualSpacing/>
        <w:jc w:val="both"/>
        <w:rPr>
          <w:sz w:val="22"/>
          <w:szCs w:val="22"/>
        </w:rPr>
      </w:pPr>
      <w:r w:rsidRPr="003860C6">
        <w:rPr>
          <w:sz w:val="22"/>
          <w:szCs w:val="22"/>
        </w:rPr>
        <w:t>Zhotoviteľ:</w:t>
      </w:r>
      <w:r w:rsidRPr="003860C6">
        <w:rPr>
          <w:sz w:val="22"/>
          <w:szCs w:val="22"/>
        </w:rPr>
        <w:tab/>
      </w:r>
      <w:r w:rsidRPr="003860C6">
        <w:rPr>
          <w:sz w:val="22"/>
          <w:szCs w:val="22"/>
        </w:rPr>
        <w:tab/>
      </w:r>
      <w:r w:rsidRPr="003860C6">
        <w:rPr>
          <w:sz w:val="22"/>
          <w:szCs w:val="22"/>
        </w:rPr>
        <w:tab/>
        <w:t xml:space="preserve"> </w:t>
      </w:r>
      <w:r w:rsidRPr="003860C6">
        <w:rPr>
          <w:sz w:val="22"/>
          <w:szCs w:val="22"/>
        </w:rPr>
        <w:tab/>
      </w:r>
      <w:r w:rsidRPr="003860C6">
        <w:rPr>
          <w:sz w:val="22"/>
          <w:szCs w:val="22"/>
        </w:rPr>
        <w:tab/>
      </w:r>
      <w:r w:rsidRPr="003860C6">
        <w:rPr>
          <w:sz w:val="22"/>
          <w:szCs w:val="22"/>
        </w:rPr>
        <w:tab/>
      </w:r>
    </w:p>
    <w:p w:rsidR="00C31838" w:rsidRPr="003860C6" w:rsidRDefault="00C31838" w:rsidP="00C31838">
      <w:pPr>
        <w:pStyle w:val="Zkladntext"/>
        <w:spacing w:after="0"/>
        <w:ind w:left="426"/>
        <w:contextualSpacing/>
        <w:rPr>
          <w:b/>
          <w:sz w:val="22"/>
          <w:szCs w:val="22"/>
          <w:lang w:eastAsia="ar-SA"/>
        </w:rPr>
      </w:pPr>
      <w:r w:rsidRPr="003860C6">
        <w:rPr>
          <w:sz w:val="22"/>
          <w:szCs w:val="22"/>
          <w:lang w:eastAsia="ar-SA"/>
        </w:rPr>
        <w:t>Sídlo zhotoviteľa:</w:t>
      </w:r>
    </w:p>
    <w:p w:rsidR="00C31838" w:rsidRPr="003860C6" w:rsidRDefault="00C31838" w:rsidP="00C31838">
      <w:pPr>
        <w:pStyle w:val="Zkladntext"/>
        <w:spacing w:after="0"/>
        <w:ind w:left="426"/>
        <w:contextualSpacing/>
        <w:rPr>
          <w:b/>
          <w:sz w:val="22"/>
          <w:szCs w:val="22"/>
          <w:lang w:eastAsia="ar-SA"/>
        </w:rPr>
      </w:pPr>
      <w:r w:rsidRPr="003860C6">
        <w:rPr>
          <w:sz w:val="22"/>
          <w:szCs w:val="22"/>
          <w:lang w:eastAsia="ar-SA"/>
        </w:rPr>
        <w:t>Zastúpený:</w:t>
      </w:r>
    </w:p>
    <w:p w:rsidR="00C31838" w:rsidRPr="003860C6" w:rsidRDefault="00C31838" w:rsidP="00C31838">
      <w:pPr>
        <w:pStyle w:val="Zkladntext"/>
        <w:spacing w:after="0"/>
        <w:ind w:left="426"/>
        <w:contextualSpacing/>
        <w:rPr>
          <w:b/>
          <w:sz w:val="22"/>
          <w:szCs w:val="22"/>
          <w:lang w:eastAsia="ar-SA"/>
        </w:rPr>
      </w:pPr>
      <w:r w:rsidRPr="003860C6">
        <w:rPr>
          <w:sz w:val="22"/>
          <w:szCs w:val="22"/>
          <w:lang w:eastAsia="ar-SA"/>
        </w:rPr>
        <w:t>IČO:</w:t>
      </w:r>
    </w:p>
    <w:p w:rsidR="00C31838" w:rsidRPr="003860C6" w:rsidRDefault="00C31838" w:rsidP="00C31838">
      <w:pPr>
        <w:pStyle w:val="Zkladntext"/>
        <w:spacing w:after="0"/>
        <w:ind w:left="426"/>
        <w:contextualSpacing/>
        <w:rPr>
          <w:b/>
          <w:sz w:val="22"/>
          <w:szCs w:val="22"/>
          <w:lang w:eastAsia="ar-SA"/>
        </w:rPr>
      </w:pPr>
      <w:r w:rsidRPr="003860C6">
        <w:rPr>
          <w:sz w:val="22"/>
          <w:szCs w:val="22"/>
          <w:lang w:eastAsia="ar-SA"/>
        </w:rPr>
        <w:t>IČ pre DPH:</w:t>
      </w:r>
    </w:p>
    <w:p w:rsidR="00C31838" w:rsidRPr="003860C6" w:rsidRDefault="00C31838" w:rsidP="00C31838">
      <w:pPr>
        <w:pStyle w:val="Zkladntext"/>
        <w:spacing w:after="0"/>
        <w:ind w:left="426"/>
        <w:contextualSpacing/>
        <w:rPr>
          <w:b/>
          <w:sz w:val="22"/>
          <w:szCs w:val="22"/>
          <w:lang w:eastAsia="ar-SA"/>
        </w:rPr>
      </w:pPr>
      <w:r w:rsidRPr="003860C6">
        <w:rPr>
          <w:sz w:val="22"/>
          <w:szCs w:val="22"/>
          <w:lang w:eastAsia="ar-SA"/>
        </w:rPr>
        <w:t>DIČ:</w:t>
      </w:r>
    </w:p>
    <w:p w:rsidR="00C31838" w:rsidRPr="003860C6" w:rsidRDefault="00C31838" w:rsidP="00C31838">
      <w:pPr>
        <w:pStyle w:val="Zkladntext"/>
        <w:spacing w:after="0"/>
        <w:ind w:left="426"/>
        <w:contextualSpacing/>
        <w:rPr>
          <w:sz w:val="22"/>
          <w:szCs w:val="22"/>
          <w:lang w:eastAsia="ar-SA"/>
        </w:rPr>
      </w:pPr>
      <w:r w:rsidRPr="003860C6">
        <w:rPr>
          <w:sz w:val="22"/>
          <w:szCs w:val="22"/>
          <w:lang w:eastAsia="ar-SA"/>
        </w:rPr>
        <w:t>Bankové spojenie:</w:t>
      </w:r>
    </w:p>
    <w:p w:rsidR="00C31838" w:rsidRPr="003860C6" w:rsidRDefault="00C31838" w:rsidP="00C31838">
      <w:pPr>
        <w:pStyle w:val="Zkladntext"/>
        <w:spacing w:after="0"/>
        <w:ind w:left="426"/>
        <w:contextualSpacing/>
        <w:rPr>
          <w:b/>
          <w:sz w:val="22"/>
          <w:szCs w:val="22"/>
          <w:lang w:eastAsia="ar-SA"/>
        </w:rPr>
      </w:pPr>
      <w:r w:rsidRPr="003860C6">
        <w:rPr>
          <w:sz w:val="22"/>
          <w:szCs w:val="22"/>
          <w:lang w:eastAsia="ar-SA"/>
        </w:rPr>
        <w:t>Číslo účtu:</w:t>
      </w:r>
    </w:p>
    <w:p w:rsidR="00C31838" w:rsidRPr="003860C6" w:rsidRDefault="00C31838" w:rsidP="00C31838">
      <w:pPr>
        <w:pStyle w:val="Zkladntext"/>
        <w:spacing w:after="0"/>
        <w:ind w:left="426"/>
        <w:contextualSpacing/>
        <w:rPr>
          <w:b/>
          <w:sz w:val="22"/>
          <w:szCs w:val="22"/>
          <w:lang w:eastAsia="ar-SA"/>
        </w:rPr>
      </w:pPr>
      <w:r w:rsidRPr="003860C6">
        <w:rPr>
          <w:sz w:val="22"/>
          <w:szCs w:val="22"/>
          <w:lang w:eastAsia="ar-SA"/>
        </w:rPr>
        <w:t>Poverený na rokovanie vo veciach</w:t>
      </w:r>
    </w:p>
    <w:p w:rsidR="00C31838" w:rsidRPr="003860C6" w:rsidRDefault="00C31838" w:rsidP="00C31838">
      <w:pPr>
        <w:pStyle w:val="Zkladntext"/>
        <w:spacing w:after="0"/>
        <w:ind w:left="426"/>
        <w:contextualSpacing/>
        <w:rPr>
          <w:b/>
          <w:sz w:val="22"/>
          <w:szCs w:val="22"/>
          <w:lang w:eastAsia="ar-SA"/>
        </w:rPr>
      </w:pPr>
      <w:r w:rsidRPr="003860C6">
        <w:rPr>
          <w:sz w:val="22"/>
          <w:szCs w:val="22"/>
          <w:lang w:eastAsia="ar-SA"/>
        </w:rPr>
        <w:t>zmluvných:</w:t>
      </w:r>
    </w:p>
    <w:p w:rsidR="00C31838" w:rsidRPr="003860C6" w:rsidRDefault="00C31838" w:rsidP="00C31838">
      <w:pPr>
        <w:pStyle w:val="Zkladntext"/>
        <w:spacing w:after="0"/>
        <w:ind w:left="426"/>
        <w:contextualSpacing/>
        <w:rPr>
          <w:b/>
          <w:sz w:val="22"/>
          <w:szCs w:val="22"/>
          <w:lang w:eastAsia="ar-SA"/>
        </w:rPr>
      </w:pPr>
      <w:r w:rsidRPr="003860C6">
        <w:rPr>
          <w:sz w:val="22"/>
          <w:szCs w:val="22"/>
          <w:lang w:eastAsia="ar-SA"/>
        </w:rPr>
        <w:t>Poverený na rokovanie vo veciach</w:t>
      </w:r>
    </w:p>
    <w:p w:rsidR="00C31838" w:rsidRPr="003860C6" w:rsidRDefault="00C31838" w:rsidP="00C31838">
      <w:pPr>
        <w:pStyle w:val="Zkladntext"/>
        <w:spacing w:after="0"/>
        <w:ind w:left="426"/>
        <w:contextualSpacing/>
        <w:rPr>
          <w:b/>
          <w:sz w:val="22"/>
          <w:szCs w:val="22"/>
          <w:lang w:eastAsia="ar-SA"/>
        </w:rPr>
      </w:pPr>
      <w:r w:rsidRPr="003860C6">
        <w:rPr>
          <w:sz w:val="22"/>
          <w:szCs w:val="22"/>
          <w:lang w:eastAsia="ar-SA"/>
        </w:rPr>
        <w:t>technických:</w:t>
      </w:r>
    </w:p>
    <w:p w:rsidR="00C31838" w:rsidRPr="003860C6" w:rsidRDefault="00C31838" w:rsidP="00C31838">
      <w:pPr>
        <w:pStyle w:val="Zkladntext"/>
        <w:spacing w:after="0"/>
        <w:ind w:left="426"/>
        <w:contextualSpacing/>
        <w:rPr>
          <w:b/>
          <w:sz w:val="22"/>
          <w:szCs w:val="22"/>
          <w:lang w:eastAsia="ar-SA"/>
        </w:rPr>
      </w:pPr>
      <w:r w:rsidRPr="003860C6">
        <w:rPr>
          <w:sz w:val="22"/>
          <w:szCs w:val="22"/>
          <w:lang w:eastAsia="ar-SA"/>
        </w:rPr>
        <w:t>Tel./mobil:</w:t>
      </w:r>
    </w:p>
    <w:p w:rsidR="00C31838" w:rsidRPr="003860C6" w:rsidRDefault="00C31838" w:rsidP="00C31838">
      <w:pPr>
        <w:pStyle w:val="Zkladntext"/>
        <w:spacing w:after="0"/>
        <w:ind w:left="426"/>
        <w:contextualSpacing/>
        <w:rPr>
          <w:b/>
          <w:sz w:val="22"/>
          <w:szCs w:val="22"/>
          <w:lang w:eastAsia="ar-SA"/>
        </w:rPr>
      </w:pPr>
      <w:r w:rsidRPr="003860C6">
        <w:rPr>
          <w:sz w:val="22"/>
          <w:szCs w:val="22"/>
          <w:lang w:eastAsia="ar-SA"/>
        </w:rPr>
        <w:t>Fax:</w:t>
      </w:r>
    </w:p>
    <w:p w:rsidR="00C31838" w:rsidRPr="003860C6" w:rsidRDefault="00C31838" w:rsidP="00C31838">
      <w:pPr>
        <w:pStyle w:val="Zkladntext"/>
        <w:spacing w:after="0"/>
        <w:ind w:left="426"/>
        <w:contextualSpacing/>
        <w:rPr>
          <w:b/>
          <w:sz w:val="22"/>
          <w:szCs w:val="22"/>
          <w:lang w:eastAsia="ar-SA"/>
        </w:rPr>
      </w:pPr>
      <w:r w:rsidRPr="003860C6">
        <w:rPr>
          <w:sz w:val="22"/>
          <w:szCs w:val="22"/>
          <w:lang w:eastAsia="ar-SA"/>
        </w:rPr>
        <w:t>E-mail:</w:t>
      </w:r>
    </w:p>
    <w:p w:rsidR="00C31838" w:rsidRPr="003860C6" w:rsidRDefault="00C31838" w:rsidP="00C31838">
      <w:pPr>
        <w:pStyle w:val="Zkladntext"/>
        <w:spacing w:after="0"/>
        <w:ind w:left="426"/>
        <w:contextualSpacing/>
        <w:rPr>
          <w:b/>
          <w:sz w:val="22"/>
          <w:szCs w:val="22"/>
          <w:lang w:eastAsia="ar-SA"/>
        </w:rPr>
      </w:pPr>
      <w:r w:rsidRPr="003860C6">
        <w:rPr>
          <w:sz w:val="22"/>
          <w:szCs w:val="22"/>
          <w:lang w:eastAsia="ar-SA"/>
        </w:rPr>
        <w:t>Zapísaný v obchodnom registri (.......................... registri) v ........ pod č.......</w:t>
      </w:r>
    </w:p>
    <w:p w:rsidR="00C31838" w:rsidRPr="003860C6" w:rsidRDefault="00C31838" w:rsidP="004C6F27">
      <w:pPr>
        <w:pStyle w:val="Zkladntext"/>
        <w:spacing w:after="0"/>
        <w:ind w:firstLine="426"/>
        <w:contextualSpacing/>
        <w:rPr>
          <w:b/>
          <w:sz w:val="22"/>
          <w:szCs w:val="22"/>
          <w:lang w:eastAsia="ar-SA"/>
        </w:rPr>
      </w:pPr>
      <w:r w:rsidRPr="003860C6">
        <w:rPr>
          <w:sz w:val="22"/>
          <w:szCs w:val="22"/>
          <w:lang w:eastAsia="ar-SA"/>
        </w:rPr>
        <w:t xml:space="preserve">(ďalej </w:t>
      </w:r>
      <w:r w:rsidR="004C6F27" w:rsidRPr="003860C6">
        <w:rPr>
          <w:sz w:val="22"/>
          <w:szCs w:val="22"/>
          <w:lang w:eastAsia="ar-SA"/>
        </w:rPr>
        <w:t>len</w:t>
      </w:r>
      <w:r w:rsidRPr="003860C6">
        <w:rPr>
          <w:sz w:val="22"/>
          <w:szCs w:val="22"/>
          <w:lang w:eastAsia="ar-SA"/>
        </w:rPr>
        <w:t xml:space="preserve"> „zhotoviteľ“)</w:t>
      </w:r>
    </w:p>
    <w:p w:rsidR="00C31838" w:rsidRPr="003860C6" w:rsidRDefault="004C6F27" w:rsidP="00C31838">
      <w:pPr>
        <w:pStyle w:val="Zkladntext"/>
        <w:spacing w:after="0"/>
        <w:ind w:left="426"/>
        <w:contextualSpacing/>
        <w:rPr>
          <w:sz w:val="22"/>
          <w:szCs w:val="22"/>
          <w:lang w:eastAsia="ar-SA"/>
        </w:rPr>
      </w:pPr>
      <w:r w:rsidRPr="003860C6">
        <w:rPr>
          <w:sz w:val="22"/>
          <w:szCs w:val="22"/>
          <w:lang w:eastAsia="ar-SA"/>
        </w:rPr>
        <w:t>(objednávateľ a zhotoviteľ ďalej spoločne aj ako „zmluvné strany“)</w:t>
      </w:r>
    </w:p>
    <w:p w:rsidR="00C31838" w:rsidRPr="003860C6" w:rsidRDefault="00C31838" w:rsidP="009526EC">
      <w:pPr>
        <w:ind w:left="360"/>
        <w:jc w:val="both"/>
        <w:rPr>
          <w:sz w:val="22"/>
          <w:szCs w:val="22"/>
        </w:rPr>
      </w:pPr>
      <w:r w:rsidRPr="003860C6">
        <w:rPr>
          <w:sz w:val="22"/>
          <w:szCs w:val="22"/>
        </w:rPr>
        <w:tab/>
      </w:r>
      <w:r w:rsidRPr="003860C6">
        <w:rPr>
          <w:sz w:val="22"/>
          <w:szCs w:val="22"/>
        </w:rPr>
        <w:tab/>
      </w:r>
    </w:p>
    <w:p w:rsidR="00C31838" w:rsidRPr="003860C6" w:rsidRDefault="00C31838" w:rsidP="00C31838">
      <w:pPr>
        <w:jc w:val="center"/>
        <w:rPr>
          <w:b/>
          <w:sz w:val="22"/>
          <w:szCs w:val="22"/>
        </w:rPr>
      </w:pPr>
      <w:r w:rsidRPr="003860C6">
        <w:rPr>
          <w:b/>
          <w:sz w:val="22"/>
          <w:szCs w:val="22"/>
        </w:rPr>
        <w:t>čl. II.</w:t>
      </w:r>
    </w:p>
    <w:p w:rsidR="00C31838" w:rsidRPr="003860C6" w:rsidRDefault="00C31838" w:rsidP="00C31838">
      <w:pPr>
        <w:jc w:val="center"/>
        <w:rPr>
          <w:b/>
          <w:sz w:val="22"/>
          <w:szCs w:val="22"/>
        </w:rPr>
      </w:pPr>
      <w:r w:rsidRPr="003860C6">
        <w:rPr>
          <w:b/>
          <w:sz w:val="22"/>
          <w:szCs w:val="22"/>
        </w:rPr>
        <w:t>Úvodné ustanovenia</w:t>
      </w:r>
    </w:p>
    <w:p w:rsidR="00191826" w:rsidRPr="003860C6" w:rsidRDefault="00191826" w:rsidP="00C31838">
      <w:pPr>
        <w:jc w:val="center"/>
        <w:rPr>
          <w:b/>
          <w:sz w:val="22"/>
          <w:szCs w:val="22"/>
        </w:rPr>
      </w:pPr>
    </w:p>
    <w:p w:rsidR="00C31838" w:rsidRPr="003860C6" w:rsidRDefault="00026527" w:rsidP="00026527">
      <w:pPr>
        <w:pStyle w:val="Odsekzoznamu"/>
        <w:numPr>
          <w:ilvl w:val="1"/>
          <w:numId w:val="43"/>
        </w:numPr>
        <w:jc w:val="both"/>
        <w:rPr>
          <w:sz w:val="22"/>
          <w:szCs w:val="22"/>
        </w:rPr>
      </w:pPr>
      <w:r w:rsidRPr="003860C6">
        <w:rPr>
          <w:sz w:val="22"/>
          <w:szCs w:val="22"/>
        </w:rPr>
        <w:t>T</w:t>
      </w:r>
      <w:r w:rsidR="00C31838" w:rsidRPr="003860C6">
        <w:rPr>
          <w:sz w:val="22"/>
          <w:szCs w:val="22"/>
        </w:rPr>
        <w:t>áto zmluva sa uzatvára ako výsledok verejného obstarávania v zmysle  zákona č. 343/2015 Z. z. o verejnom obstarávaní a o zmene a doplnení niektorých zákonov v znení neskorších predpisov (ďalej len „zákon o verejnom obstarávaní“). Objednávateľ na obstaranie predmetu tejto zmluvy použil postup verejná súťaž – podlimitná zákazka s výzvou na predkladanie ponúk.</w:t>
      </w:r>
    </w:p>
    <w:p w:rsidR="00192D03" w:rsidRPr="003860C6" w:rsidRDefault="00192D03" w:rsidP="00192D03">
      <w:pPr>
        <w:pStyle w:val="Odsekzoznamu"/>
        <w:ind w:left="360"/>
        <w:jc w:val="both"/>
        <w:rPr>
          <w:sz w:val="22"/>
          <w:szCs w:val="22"/>
        </w:rPr>
      </w:pPr>
    </w:p>
    <w:p w:rsidR="00026527" w:rsidRPr="003860C6" w:rsidRDefault="00C31838" w:rsidP="00026527">
      <w:pPr>
        <w:pStyle w:val="Odsekzoznamu"/>
        <w:numPr>
          <w:ilvl w:val="1"/>
          <w:numId w:val="43"/>
        </w:numPr>
        <w:jc w:val="both"/>
        <w:rPr>
          <w:sz w:val="22"/>
          <w:szCs w:val="22"/>
        </w:rPr>
      </w:pPr>
      <w:r w:rsidRPr="003860C6">
        <w:rPr>
          <w:sz w:val="22"/>
          <w:szCs w:val="22"/>
          <w:lang w:eastAsia="ar-SA"/>
        </w:rPr>
        <w:t xml:space="preserve">Podkladom pre uzatvorenie zmluvy je víťazná ponuka zhotoviteľa v rámci verejného obstarávania vyhláseného </w:t>
      </w:r>
      <w:r w:rsidR="003C3310" w:rsidRPr="003860C6">
        <w:rPr>
          <w:sz w:val="22"/>
          <w:szCs w:val="22"/>
          <w:lang w:eastAsia="ar-SA"/>
        </w:rPr>
        <w:t xml:space="preserve">vo Vestníku verejného obstarávania dňa </w:t>
      </w:r>
      <w:r w:rsidRPr="003860C6">
        <w:rPr>
          <w:sz w:val="22"/>
          <w:szCs w:val="22"/>
          <w:lang w:eastAsia="ar-SA"/>
        </w:rPr>
        <w:t>..........</w:t>
      </w:r>
      <w:r w:rsidR="00BC7F33">
        <w:rPr>
          <w:sz w:val="22"/>
          <w:szCs w:val="22"/>
          <w:lang w:eastAsia="ar-SA"/>
        </w:rPr>
        <w:t>.</w:t>
      </w:r>
      <w:r w:rsidRPr="003860C6">
        <w:rPr>
          <w:sz w:val="22"/>
          <w:szCs w:val="22"/>
          <w:lang w:eastAsia="ar-SA"/>
        </w:rPr>
        <w:t>......</w:t>
      </w:r>
      <w:r w:rsidR="003C3310" w:rsidRPr="003860C6">
        <w:rPr>
          <w:sz w:val="22"/>
          <w:szCs w:val="22"/>
          <w:lang w:eastAsia="ar-SA"/>
        </w:rPr>
        <w:t xml:space="preserve"> pod číslom ...................................</w:t>
      </w:r>
    </w:p>
    <w:p w:rsidR="00192D03" w:rsidRPr="003860C6" w:rsidRDefault="00192D03" w:rsidP="00192D03">
      <w:pPr>
        <w:jc w:val="both"/>
        <w:rPr>
          <w:sz w:val="22"/>
          <w:szCs w:val="22"/>
        </w:rPr>
      </w:pPr>
    </w:p>
    <w:p w:rsidR="00026527" w:rsidRPr="003860C6" w:rsidRDefault="00BA7CE0" w:rsidP="00026527">
      <w:pPr>
        <w:pStyle w:val="Odsekzoznamu"/>
        <w:numPr>
          <w:ilvl w:val="1"/>
          <w:numId w:val="43"/>
        </w:numPr>
        <w:jc w:val="both"/>
        <w:rPr>
          <w:b/>
          <w:sz w:val="22"/>
          <w:szCs w:val="22"/>
        </w:rPr>
      </w:pPr>
      <w:r w:rsidRPr="003860C6">
        <w:rPr>
          <w:bCs/>
          <w:sz w:val="22"/>
          <w:szCs w:val="22"/>
        </w:rPr>
        <w:lastRenderedPageBreak/>
        <w:t xml:space="preserve">Táto zmluvy sa uzatvára za účelom </w:t>
      </w:r>
      <w:r w:rsidR="00026527" w:rsidRPr="003860C6">
        <w:rPr>
          <w:bCs/>
          <w:sz w:val="22"/>
          <w:szCs w:val="22"/>
        </w:rPr>
        <w:t>realizáci</w:t>
      </w:r>
      <w:r w:rsidRPr="003860C6">
        <w:rPr>
          <w:bCs/>
          <w:sz w:val="22"/>
          <w:szCs w:val="22"/>
        </w:rPr>
        <w:t>e</w:t>
      </w:r>
      <w:r w:rsidR="00026527" w:rsidRPr="003860C6">
        <w:rPr>
          <w:bCs/>
          <w:sz w:val="22"/>
          <w:szCs w:val="22"/>
        </w:rPr>
        <w:t xml:space="preserve"> diela </w:t>
      </w:r>
      <w:r w:rsidR="00026527" w:rsidRPr="003860C6">
        <w:rPr>
          <w:sz w:val="22"/>
          <w:szCs w:val="22"/>
          <w:lang w:eastAsia="ar-SA"/>
        </w:rPr>
        <w:t>„Zníženie energetickej náročnosti objektov ZŠ Ľudovíta Štúra v Šali -</w:t>
      </w:r>
      <w:r w:rsidR="00026527" w:rsidRPr="003860C6">
        <w:rPr>
          <w:sz w:val="22"/>
          <w:szCs w:val="22"/>
        </w:rPr>
        <w:t xml:space="preserve"> SO-4 Jedáleň a družina, SO-5 Telocvičňa a dielne“</w:t>
      </w:r>
      <w:r w:rsidR="00026527" w:rsidRPr="003860C6">
        <w:rPr>
          <w:bCs/>
          <w:sz w:val="22"/>
          <w:szCs w:val="22"/>
        </w:rPr>
        <w:t xml:space="preserve"> </w:t>
      </w:r>
      <w:r w:rsidR="00737CD8" w:rsidRPr="003860C6">
        <w:rPr>
          <w:bCs/>
          <w:sz w:val="22"/>
          <w:szCs w:val="22"/>
        </w:rPr>
        <w:t xml:space="preserve">v rámci </w:t>
      </w:r>
      <w:r w:rsidRPr="003860C6">
        <w:rPr>
          <w:b/>
          <w:bCs/>
          <w:sz w:val="22"/>
          <w:szCs w:val="22"/>
        </w:rPr>
        <w:t xml:space="preserve">projektu s názvom: „Šaľa na ceste k zmierňovaniu klimatických zmien“ </w:t>
      </w:r>
      <w:r w:rsidR="00026527" w:rsidRPr="003860C6">
        <w:rPr>
          <w:b/>
          <w:bCs/>
          <w:sz w:val="22"/>
          <w:szCs w:val="22"/>
        </w:rPr>
        <w:t xml:space="preserve">v súlade s podmienkami  Projektovej zmluvy č. 75/2021/7.7 na realizáciu projektu č. ACC02P06 v rámci programu „Zmierňovanie a prispôsobovanie sa zmene klímy“ (SK-Klíma) </w:t>
      </w:r>
      <w:r w:rsidR="00737CD8" w:rsidRPr="003860C6">
        <w:rPr>
          <w:b/>
          <w:bCs/>
          <w:sz w:val="22"/>
          <w:szCs w:val="22"/>
        </w:rPr>
        <w:t>financovaného z Nórskych grantov  a štátn</w:t>
      </w:r>
      <w:r w:rsidR="00026527" w:rsidRPr="003860C6">
        <w:rPr>
          <w:b/>
          <w:bCs/>
          <w:sz w:val="22"/>
          <w:szCs w:val="22"/>
        </w:rPr>
        <w:t xml:space="preserve">eho rozpočtu Slovenskej republiky. </w:t>
      </w:r>
    </w:p>
    <w:p w:rsidR="00C31838" w:rsidRPr="003860C6" w:rsidRDefault="00C31838" w:rsidP="00C31838">
      <w:pPr>
        <w:jc w:val="center"/>
        <w:rPr>
          <w:b/>
          <w:sz w:val="22"/>
          <w:szCs w:val="22"/>
        </w:rPr>
      </w:pPr>
    </w:p>
    <w:p w:rsidR="00035893" w:rsidRPr="003860C6" w:rsidRDefault="00035893" w:rsidP="00C31838">
      <w:pPr>
        <w:jc w:val="center"/>
        <w:rPr>
          <w:b/>
          <w:sz w:val="22"/>
          <w:szCs w:val="22"/>
        </w:rPr>
      </w:pPr>
    </w:p>
    <w:p w:rsidR="00C31838" w:rsidRPr="003860C6" w:rsidRDefault="00C31838" w:rsidP="00C31838">
      <w:pPr>
        <w:jc w:val="center"/>
        <w:rPr>
          <w:b/>
          <w:sz w:val="22"/>
          <w:szCs w:val="22"/>
        </w:rPr>
      </w:pPr>
      <w:r w:rsidRPr="003860C6">
        <w:rPr>
          <w:b/>
          <w:sz w:val="22"/>
          <w:szCs w:val="22"/>
        </w:rPr>
        <w:t>čl. III.</w:t>
      </w:r>
    </w:p>
    <w:p w:rsidR="00C31838" w:rsidRPr="003860C6" w:rsidRDefault="00C31838" w:rsidP="00C31838">
      <w:pPr>
        <w:pStyle w:val="Zkladntext"/>
        <w:spacing w:after="0"/>
        <w:contextualSpacing/>
        <w:jc w:val="center"/>
        <w:rPr>
          <w:b/>
          <w:sz w:val="22"/>
          <w:szCs w:val="22"/>
          <w:lang w:eastAsia="ar-SA"/>
        </w:rPr>
      </w:pPr>
      <w:r w:rsidRPr="003860C6">
        <w:rPr>
          <w:b/>
          <w:sz w:val="22"/>
          <w:szCs w:val="22"/>
          <w:lang w:eastAsia="ar-SA"/>
        </w:rPr>
        <w:t>Východiskové podklady a</w:t>
      </w:r>
      <w:r w:rsidR="00191826" w:rsidRPr="003860C6">
        <w:rPr>
          <w:b/>
          <w:sz w:val="22"/>
          <w:szCs w:val="22"/>
          <w:lang w:eastAsia="ar-SA"/>
        </w:rPr>
        <w:t> </w:t>
      </w:r>
      <w:r w:rsidRPr="003860C6">
        <w:rPr>
          <w:b/>
          <w:sz w:val="22"/>
          <w:szCs w:val="22"/>
          <w:lang w:eastAsia="ar-SA"/>
        </w:rPr>
        <w:t>údaje</w:t>
      </w:r>
    </w:p>
    <w:p w:rsidR="00191826" w:rsidRPr="003860C6" w:rsidRDefault="00191826" w:rsidP="00C31838">
      <w:pPr>
        <w:pStyle w:val="Zkladntext"/>
        <w:spacing w:after="0"/>
        <w:contextualSpacing/>
        <w:jc w:val="center"/>
        <w:rPr>
          <w:b/>
          <w:sz w:val="22"/>
          <w:szCs w:val="22"/>
          <w:lang w:eastAsia="ar-SA"/>
        </w:rPr>
      </w:pPr>
    </w:p>
    <w:p w:rsidR="00C31838" w:rsidRPr="003860C6" w:rsidRDefault="00C31838" w:rsidP="00C31838">
      <w:pPr>
        <w:pStyle w:val="Zkladntext"/>
        <w:numPr>
          <w:ilvl w:val="1"/>
          <w:numId w:val="32"/>
        </w:numPr>
        <w:spacing w:after="0"/>
        <w:ind w:left="426" w:hanging="426"/>
        <w:contextualSpacing/>
        <w:jc w:val="both"/>
        <w:rPr>
          <w:b/>
          <w:sz w:val="22"/>
          <w:szCs w:val="22"/>
          <w:lang w:eastAsia="ar-SA"/>
        </w:rPr>
      </w:pPr>
      <w:r w:rsidRPr="003860C6">
        <w:rPr>
          <w:sz w:val="22"/>
          <w:szCs w:val="22"/>
          <w:lang w:eastAsia="ar-SA"/>
        </w:rPr>
        <w:t>Východiskové údaje:</w:t>
      </w:r>
    </w:p>
    <w:p w:rsidR="00542446" w:rsidRPr="003860C6" w:rsidRDefault="00C31838" w:rsidP="00C31838">
      <w:pPr>
        <w:pStyle w:val="Zkladntext"/>
        <w:numPr>
          <w:ilvl w:val="0"/>
          <w:numId w:val="4"/>
        </w:numPr>
        <w:tabs>
          <w:tab w:val="clear" w:pos="360"/>
        </w:tabs>
        <w:suppressAutoHyphens/>
        <w:spacing w:after="0"/>
        <w:ind w:left="709" w:hanging="283"/>
        <w:contextualSpacing/>
        <w:jc w:val="both"/>
        <w:rPr>
          <w:b/>
          <w:sz w:val="22"/>
          <w:szCs w:val="22"/>
          <w:lang w:eastAsia="ar-SA"/>
        </w:rPr>
      </w:pPr>
      <w:r w:rsidRPr="003860C6">
        <w:rPr>
          <w:sz w:val="22"/>
          <w:szCs w:val="22"/>
          <w:lang w:eastAsia="ar-SA"/>
        </w:rPr>
        <w:t>názov zákazky</w:t>
      </w:r>
      <w:r w:rsidR="00542446" w:rsidRPr="003860C6">
        <w:rPr>
          <w:sz w:val="22"/>
          <w:szCs w:val="22"/>
          <w:lang w:eastAsia="ar-SA"/>
        </w:rPr>
        <w:t>:</w:t>
      </w:r>
    </w:p>
    <w:p w:rsidR="00C31838" w:rsidRDefault="00C31838" w:rsidP="00542446">
      <w:pPr>
        <w:pStyle w:val="Zkladntext"/>
        <w:suppressAutoHyphens/>
        <w:spacing w:after="0"/>
        <w:ind w:left="709"/>
        <w:contextualSpacing/>
        <w:jc w:val="both"/>
        <w:rPr>
          <w:b/>
          <w:bCs/>
          <w:sz w:val="22"/>
          <w:szCs w:val="22"/>
        </w:rPr>
      </w:pPr>
      <w:r w:rsidRPr="003860C6">
        <w:rPr>
          <w:b/>
          <w:sz w:val="22"/>
          <w:szCs w:val="22"/>
          <w:lang w:eastAsia="ar-SA"/>
        </w:rPr>
        <w:t>„Zníženie energetickej náročnosti objektov</w:t>
      </w:r>
      <w:r w:rsidR="00542446" w:rsidRPr="003860C6">
        <w:rPr>
          <w:b/>
          <w:sz w:val="22"/>
          <w:szCs w:val="22"/>
          <w:lang w:eastAsia="ar-SA"/>
        </w:rPr>
        <w:t xml:space="preserve"> ZŠ Ľudovíta Štúra v Šali -</w:t>
      </w:r>
      <w:r w:rsidR="00542446" w:rsidRPr="003860C6">
        <w:rPr>
          <w:b/>
          <w:sz w:val="22"/>
          <w:szCs w:val="22"/>
        </w:rPr>
        <w:t xml:space="preserve"> SO-4 Jedáleň a družina, SO-5 Telocvičňa a dielne, PROGRAM SK-KLÍMA“</w:t>
      </w:r>
      <w:r w:rsidR="00542446" w:rsidRPr="003860C6">
        <w:rPr>
          <w:bCs/>
          <w:sz w:val="22"/>
          <w:szCs w:val="22"/>
        </w:rPr>
        <w:t xml:space="preserve"> </w:t>
      </w:r>
      <w:r w:rsidR="00542446" w:rsidRPr="003860C6">
        <w:rPr>
          <w:b/>
          <w:bCs/>
          <w:sz w:val="22"/>
          <w:szCs w:val="22"/>
        </w:rPr>
        <w:t xml:space="preserve">   </w:t>
      </w:r>
    </w:p>
    <w:p w:rsidR="000C1229" w:rsidRPr="003860C6" w:rsidRDefault="000C1229" w:rsidP="00542446">
      <w:pPr>
        <w:pStyle w:val="Zkladntext"/>
        <w:suppressAutoHyphens/>
        <w:spacing w:after="0"/>
        <w:ind w:left="709"/>
        <w:contextualSpacing/>
        <w:jc w:val="both"/>
        <w:rPr>
          <w:b/>
          <w:sz w:val="22"/>
          <w:szCs w:val="22"/>
          <w:lang w:eastAsia="ar-SA"/>
        </w:rPr>
      </w:pPr>
    </w:p>
    <w:p w:rsidR="00C31838" w:rsidRDefault="00C31838" w:rsidP="00C31838">
      <w:pPr>
        <w:pStyle w:val="Zkladntext"/>
        <w:numPr>
          <w:ilvl w:val="0"/>
          <w:numId w:val="4"/>
        </w:numPr>
        <w:tabs>
          <w:tab w:val="clear" w:pos="360"/>
        </w:tabs>
        <w:suppressAutoHyphens/>
        <w:spacing w:after="0"/>
        <w:ind w:left="709" w:hanging="283"/>
        <w:contextualSpacing/>
        <w:jc w:val="both"/>
        <w:rPr>
          <w:sz w:val="22"/>
          <w:szCs w:val="22"/>
          <w:lang w:eastAsia="ar-SA"/>
        </w:rPr>
      </w:pPr>
      <w:r w:rsidRPr="003860C6">
        <w:rPr>
          <w:sz w:val="22"/>
          <w:szCs w:val="22"/>
          <w:lang w:eastAsia="ar-SA"/>
        </w:rPr>
        <w:t>miesto realizácie – Základná škola Ľudovíta Štúra, Pionierska 4, Šaľa, parcela č. 579/1</w:t>
      </w:r>
      <w:r w:rsidR="00D6723D" w:rsidRPr="003860C6">
        <w:rPr>
          <w:sz w:val="22"/>
          <w:szCs w:val="22"/>
          <w:lang w:eastAsia="ar-SA"/>
        </w:rPr>
        <w:t xml:space="preserve">, 580 </w:t>
      </w:r>
      <w:proofErr w:type="spellStart"/>
      <w:r w:rsidR="00D6723D" w:rsidRPr="003860C6">
        <w:rPr>
          <w:sz w:val="22"/>
          <w:szCs w:val="22"/>
          <w:lang w:eastAsia="ar-SA"/>
        </w:rPr>
        <w:t>k.ú</w:t>
      </w:r>
      <w:proofErr w:type="spellEnd"/>
      <w:r w:rsidR="00D6723D" w:rsidRPr="003860C6">
        <w:rPr>
          <w:sz w:val="22"/>
          <w:szCs w:val="22"/>
          <w:lang w:eastAsia="ar-SA"/>
        </w:rPr>
        <w:t>. Šaľa, register C</w:t>
      </w:r>
    </w:p>
    <w:p w:rsidR="008C72B8" w:rsidRDefault="008C72B8" w:rsidP="008C72B8">
      <w:pPr>
        <w:pStyle w:val="Zkladntext"/>
        <w:suppressAutoHyphens/>
        <w:spacing w:after="0"/>
        <w:ind w:left="709"/>
        <w:contextualSpacing/>
        <w:jc w:val="both"/>
        <w:rPr>
          <w:sz w:val="22"/>
          <w:szCs w:val="22"/>
          <w:lang w:eastAsia="ar-SA"/>
        </w:rPr>
      </w:pPr>
    </w:p>
    <w:p w:rsidR="00964BA5" w:rsidRPr="008C72B8" w:rsidRDefault="00C31838" w:rsidP="008C72B8">
      <w:pPr>
        <w:pStyle w:val="Zkladntext"/>
        <w:numPr>
          <w:ilvl w:val="0"/>
          <w:numId w:val="4"/>
        </w:numPr>
        <w:tabs>
          <w:tab w:val="clear" w:pos="360"/>
        </w:tabs>
        <w:suppressAutoHyphens/>
        <w:spacing w:after="0"/>
        <w:ind w:left="709" w:hanging="283"/>
        <w:contextualSpacing/>
        <w:jc w:val="both"/>
        <w:rPr>
          <w:sz w:val="22"/>
          <w:szCs w:val="22"/>
          <w:lang w:eastAsia="ar-SA"/>
        </w:rPr>
      </w:pPr>
      <w:r w:rsidRPr="008C72B8">
        <w:rPr>
          <w:sz w:val="22"/>
          <w:szCs w:val="22"/>
          <w:lang w:eastAsia="ar-SA"/>
        </w:rPr>
        <w:t>stavebník – Mesto Šaľa, Námestie Sv. Trojice 7, 927 15 Šaľa</w:t>
      </w:r>
      <w:r w:rsidR="00964BA5" w:rsidRPr="008C72B8">
        <w:rPr>
          <w:sz w:val="22"/>
          <w:szCs w:val="22"/>
          <w:lang w:eastAsia="ar-SA"/>
        </w:rPr>
        <w:t xml:space="preserve"> - </w:t>
      </w:r>
      <w:r w:rsidRPr="008C72B8">
        <w:rPr>
          <w:sz w:val="22"/>
          <w:szCs w:val="22"/>
          <w:lang w:eastAsia="ar-SA"/>
        </w:rPr>
        <w:t>splnomocnený zástupca stavebníka a poverený na preberanie stav. prác  a  technický dozor objednávateľa:</w:t>
      </w:r>
      <w:r w:rsidR="007E55D4" w:rsidRPr="008C72B8">
        <w:rPr>
          <w:sz w:val="22"/>
          <w:szCs w:val="22"/>
          <w:lang w:eastAsia="ar-SA"/>
        </w:rPr>
        <w:tab/>
      </w:r>
    </w:p>
    <w:p w:rsidR="00964BA5" w:rsidRDefault="007E55D4" w:rsidP="00964BA5">
      <w:pPr>
        <w:ind w:left="1416" w:firstLine="708"/>
        <w:jc w:val="both"/>
        <w:rPr>
          <w:sz w:val="22"/>
          <w:szCs w:val="22"/>
        </w:rPr>
      </w:pPr>
      <w:r w:rsidRPr="00964BA5">
        <w:rPr>
          <w:sz w:val="22"/>
          <w:szCs w:val="22"/>
        </w:rPr>
        <w:t xml:space="preserve">Ing. František Čibrik, vedúci </w:t>
      </w:r>
      <w:proofErr w:type="spellStart"/>
      <w:r w:rsidRPr="00964BA5">
        <w:rPr>
          <w:sz w:val="22"/>
          <w:szCs w:val="22"/>
        </w:rPr>
        <w:t>OSaKČ</w:t>
      </w:r>
      <w:proofErr w:type="spellEnd"/>
      <w:r w:rsidRPr="00964BA5">
        <w:rPr>
          <w:sz w:val="22"/>
          <w:szCs w:val="22"/>
        </w:rPr>
        <w:t>, MsÚ Šaľa</w:t>
      </w:r>
    </w:p>
    <w:p w:rsidR="00C31838" w:rsidRDefault="00C31838" w:rsidP="00964BA5">
      <w:pPr>
        <w:ind w:left="1416" w:firstLine="708"/>
        <w:jc w:val="both"/>
        <w:rPr>
          <w:sz w:val="22"/>
          <w:szCs w:val="22"/>
        </w:rPr>
      </w:pPr>
      <w:r w:rsidRPr="003860C6">
        <w:rPr>
          <w:sz w:val="22"/>
          <w:szCs w:val="22"/>
          <w:lang w:eastAsia="ar-SA"/>
        </w:rPr>
        <w:t xml:space="preserve">Ing. Elena </w:t>
      </w:r>
      <w:proofErr w:type="spellStart"/>
      <w:r w:rsidRPr="003860C6">
        <w:rPr>
          <w:sz w:val="22"/>
          <w:szCs w:val="22"/>
          <w:lang w:eastAsia="ar-SA"/>
        </w:rPr>
        <w:t>Matajsová</w:t>
      </w:r>
      <w:proofErr w:type="spellEnd"/>
      <w:r w:rsidRPr="003860C6">
        <w:rPr>
          <w:sz w:val="22"/>
          <w:szCs w:val="22"/>
          <w:lang w:eastAsia="ar-SA"/>
        </w:rPr>
        <w:t xml:space="preserve">, referát investičných činností, </w:t>
      </w:r>
      <w:proofErr w:type="spellStart"/>
      <w:r w:rsidRPr="003860C6">
        <w:rPr>
          <w:sz w:val="22"/>
          <w:szCs w:val="22"/>
          <w:lang w:eastAsia="ar-SA"/>
        </w:rPr>
        <w:t>OSaKČ</w:t>
      </w:r>
      <w:proofErr w:type="spellEnd"/>
      <w:r w:rsidRPr="003860C6">
        <w:rPr>
          <w:sz w:val="22"/>
          <w:szCs w:val="22"/>
          <w:lang w:eastAsia="ar-SA"/>
        </w:rPr>
        <w:t>, MsÚ Šaľa</w:t>
      </w:r>
    </w:p>
    <w:p w:rsidR="000C1229" w:rsidRDefault="000C1229" w:rsidP="000C1229">
      <w:pPr>
        <w:pStyle w:val="Zkladntext"/>
        <w:suppressAutoHyphens/>
        <w:spacing w:after="0"/>
        <w:ind w:left="1417" w:firstLine="707"/>
        <w:contextualSpacing/>
        <w:jc w:val="both"/>
        <w:rPr>
          <w:sz w:val="22"/>
          <w:szCs w:val="22"/>
          <w:lang w:eastAsia="ar-SA"/>
        </w:rPr>
      </w:pPr>
    </w:p>
    <w:p w:rsidR="000C1229" w:rsidRDefault="000C1229" w:rsidP="000C1229">
      <w:pPr>
        <w:pStyle w:val="Odsekzoznamu"/>
        <w:numPr>
          <w:ilvl w:val="0"/>
          <w:numId w:val="4"/>
        </w:numPr>
        <w:ind w:left="709" w:hanging="283"/>
        <w:jc w:val="both"/>
        <w:rPr>
          <w:sz w:val="22"/>
          <w:szCs w:val="22"/>
          <w:lang w:eastAsia="ar-SA"/>
        </w:rPr>
      </w:pPr>
      <w:r>
        <w:rPr>
          <w:sz w:val="22"/>
          <w:szCs w:val="22"/>
          <w:lang w:eastAsia="ar-SA"/>
        </w:rPr>
        <w:t>s</w:t>
      </w:r>
      <w:r w:rsidRPr="003860C6">
        <w:rPr>
          <w:sz w:val="22"/>
          <w:szCs w:val="22"/>
          <w:lang w:eastAsia="ar-SA"/>
        </w:rPr>
        <w:t>tavebn</w:t>
      </w:r>
      <w:r>
        <w:rPr>
          <w:sz w:val="22"/>
          <w:szCs w:val="22"/>
          <w:lang w:eastAsia="ar-SA"/>
        </w:rPr>
        <w:t>ý dozor objednávateľa bude vykonávať ......................................................................</w:t>
      </w:r>
    </w:p>
    <w:p w:rsidR="00393FBE" w:rsidRPr="003860C6" w:rsidRDefault="00393FBE" w:rsidP="00393FBE">
      <w:pPr>
        <w:pStyle w:val="Zkladntext"/>
        <w:suppressAutoHyphens/>
        <w:spacing w:after="0"/>
        <w:contextualSpacing/>
        <w:jc w:val="both"/>
        <w:rPr>
          <w:b/>
          <w:sz w:val="22"/>
          <w:szCs w:val="22"/>
          <w:lang w:eastAsia="ar-SA"/>
        </w:rPr>
      </w:pPr>
    </w:p>
    <w:p w:rsidR="00035893" w:rsidRPr="003860C6" w:rsidRDefault="00035893" w:rsidP="00393FBE">
      <w:pPr>
        <w:pStyle w:val="Zkladntext"/>
        <w:suppressAutoHyphens/>
        <w:spacing w:after="0"/>
        <w:contextualSpacing/>
        <w:jc w:val="both"/>
        <w:rPr>
          <w:b/>
          <w:sz w:val="22"/>
          <w:szCs w:val="22"/>
          <w:lang w:eastAsia="ar-SA"/>
        </w:rPr>
      </w:pPr>
    </w:p>
    <w:p w:rsidR="00C31838" w:rsidRPr="003860C6" w:rsidRDefault="00BB3438" w:rsidP="00C31838">
      <w:pPr>
        <w:pStyle w:val="Zkladntext"/>
        <w:spacing w:after="0"/>
        <w:contextualSpacing/>
        <w:jc w:val="center"/>
        <w:rPr>
          <w:b/>
          <w:sz w:val="22"/>
          <w:szCs w:val="22"/>
          <w:lang w:eastAsia="ar-SA"/>
        </w:rPr>
      </w:pPr>
      <w:r>
        <w:rPr>
          <w:b/>
          <w:sz w:val="22"/>
          <w:szCs w:val="22"/>
          <w:lang w:eastAsia="ar-SA"/>
        </w:rPr>
        <w:t>čl. IV</w:t>
      </w:r>
    </w:p>
    <w:p w:rsidR="00C31838" w:rsidRPr="003860C6" w:rsidRDefault="00C31838" w:rsidP="00C31838">
      <w:pPr>
        <w:pStyle w:val="Zkladntext"/>
        <w:spacing w:after="0"/>
        <w:contextualSpacing/>
        <w:jc w:val="center"/>
        <w:rPr>
          <w:b/>
          <w:sz w:val="22"/>
          <w:szCs w:val="22"/>
          <w:lang w:eastAsia="ar-SA"/>
        </w:rPr>
      </w:pPr>
      <w:r w:rsidRPr="003860C6">
        <w:rPr>
          <w:b/>
          <w:sz w:val="22"/>
          <w:szCs w:val="22"/>
          <w:lang w:eastAsia="ar-SA"/>
        </w:rPr>
        <w:t>Predmet plnenia</w:t>
      </w:r>
    </w:p>
    <w:p w:rsidR="00D3145F" w:rsidRPr="003860C6" w:rsidRDefault="00D3145F" w:rsidP="00C31838">
      <w:pPr>
        <w:pStyle w:val="Zkladntext"/>
        <w:spacing w:after="0"/>
        <w:contextualSpacing/>
        <w:jc w:val="center"/>
        <w:rPr>
          <w:b/>
          <w:sz w:val="22"/>
          <w:szCs w:val="22"/>
          <w:lang w:eastAsia="ar-SA"/>
        </w:rPr>
      </w:pPr>
    </w:p>
    <w:p w:rsidR="00C31838" w:rsidRPr="003860C6" w:rsidRDefault="00C31838" w:rsidP="00C31838">
      <w:pPr>
        <w:pStyle w:val="Zkladntext"/>
        <w:numPr>
          <w:ilvl w:val="1"/>
          <w:numId w:val="24"/>
        </w:numPr>
        <w:suppressAutoHyphens/>
        <w:spacing w:after="0"/>
        <w:contextualSpacing/>
        <w:jc w:val="both"/>
        <w:rPr>
          <w:b/>
          <w:sz w:val="22"/>
          <w:szCs w:val="22"/>
          <w:lang w:eastAsia="ar-SA"/>
        </w:rPr>
      </w:pPr>
      <w:r w:rsidRPr="003860C6">
        <w:rPr>
          <w:sz w:val="22"/>
          <w:szCs w:val="22"/>
          <w:lang w:eastAsia="ar-SA"/>
        </w:rPr>
        <w:t xml:space="preserve">Zhotoviteľ sa zaväzuje zhotoviť dielo </w:t>
      </w:r>
      <w:r w:rsidRPr="003860C6">
        <w:rPr>
          <w:b/>
          <w:sz w:val="22"/>
          <w:szCs w:val="22"/>
          <w:lang w:eastAsia="ar-SA"/>
        </w:rPr>
        <w:t>„Zníženie energetickej náročnosti objektov ZŠ Ľudovíta Štúra v Šali (SO 0</w:t>
      </w:r>
      <w:r w:rsidR="00FE28ED" w:rsidRPr="003860C6">
        <w:rPr>
          <w:b/>
          <w:sz w:val="22"/>
          <w:szCs w:val="22"/>
          <w:lang w:eastAsia="ar-SA"/>
        </w:rPr>
        <w:t>4</w:t>
      </w:r>
      <w:r w:rsidRPr="003860C6">
        <w:rPr>
          <w:b/>
          <w:sz w:val="22"/>
          <w:szCs w:val="22"/>
          <w:lang w:eastAsia="ar-SA"/>
        </w:rPr>
        <w:t>,SO 0</w:t>
      </w:r>
      <w:r w:rsidR="00FE28ED" w:rsidRPr="003860C6">
        <w:rPr>
          <w:b/>
          <w:sz w:val="22"/>
          <w:szCs w:val="22"/>
          <w:lang w:eastAsia="ar-SA"/>
        </w:rPr>
        <w:t>5</w:t>
      </w:r>
      <w:r w:rsidRPr="003860C6">
        <w:rPr>
          <w:b/>
          <w:sz w:val="22"/>
          <w:szCs w:val="22"/>
          <w:lang w:eastAsia="ar-SA"/>
        </w:rPr>
        <w:t xml:space="preserve">)“ (ďalej </w:t>
      </w:r>
      <w:r w:rsidR="004C6F27" w:rsidRPr="003860C6">
        <w:rPr>
          <w:b/>
          <w:sz w:val="22"/>
          <w:szCs w:val="22"/>
          <w:lang w:eastAsia="ar-SA"/>
        </w:rPr>
        <w:t>len</w:t>
      </w:r>
      <w:r w:rsidRPr="003860C6">
        <w:rPr>
          <w:b/>
          <w:sz w:val="22"/>
          <w:szCs w:val="22"/>
          <w:lang w:eastAsia="ar-SA"/>
        </w:rPr>
        <w:t xml:space="preserve"> „dielo“), </w:t>
      </w:r>
      <w:r w:rsidRPr="003860C6">
        <w:rPr>
          <w:sz w:val="22"/>
          <w:szCs w:val="22"/>
        </w:rPr>
        <w:t>najmä uskutočniť</w:t>
      </w:r>
      <w:r w:rsidRPr="003860C6">
        <w:rPr>
          <w:sz w:val="22"/>
          <w:szCs w:val="22"/>
          <w:lang w:eastAsia="ar-SA"/>
        </w:rPr>
        <w:t>:</w:t>
      </w:r>
    </w:p>
    <w:p w:rsidR="00C31838" w:rsidRPr="003860C6" w:rsidRDefault="00C31838" w:rsidP="00C31838">
      <w:pPr>
        <w:pStyle w:val="Odsekzoznamu"/>
        <w:numPr>
          <w:ilvl w:val="0"/>
          <w:numId w:val="1"/>
        </w:numPr>
        <w:autoSpaceDE w:val="0"/>
        <w:autoSpaceDN w:val="0"/>
        <w:adjustRightInd w:val="0"/>
        <w:jc w:val="both"/>
        <w:rPr>
          <w:sz w:val="22"/>
          <w:szCs w:val="22"/>
        </w:rPr>
      </w:pPr>
      <w:bookmarkStart w:id="0" w:name="_Hlk37777750"/>
      <w:r w:rsidRPr="003860C6">
        <w:rPr>
          <w:sz w:val="22"/>
          <w:szCs w:val="22"/>
        </w:rPr>
        <w:t xml:space="preserve">zateplenie obvodových zvislých nosných konštrukcií, soklových murív, zateplenie </w:t>
      </w:r>
      <w:proofErr w:type="spellStart"/>
      <w:r w:rsidRPr="003860C6">
        <w:rPr>
          <w:sz w:val="22"/>
          <w:szCs w:val="22"/>
        </w:rPr>
        <w:t>atík</w:t>
      </w:r>
      <w:proofErr w:type="spellEnd"/>
      <w:r w:rsidRPr="003860C6">
        <w:rPr>
          <w:sz w:val="22"/>
          <w:szCs w:val="22"/>
        </w:rPr>
        <w:t xml:space="preserve"> a konštrukcií tvoriacich závetrie pri vstupe</w:t>
      </w:r>
      <w:r w:rsidRPr="003860C6">
        <w:rPr>
          <w:rFonts w:eastAsiaTheme="minorHAnsi"/>
          <w:sz w:val="22"/>
          <w:szCs w:val="22"/>
          <w:lang w:eastAsia="en-US"/>
        </w:rPr>
        <w:t xml:space="preserve"> použitím kompletného kontaktného tepelnoizolačného systému</w:t>
      </w:r>
    </w:p>
    <w:p w:rsidR="00C31838" w:rsidRPr="003860C6" w:rsidRDefault="00C31838" w:rsidP="00C31838">
      <w:pPr>
        <w:pStyle w:val="Odsekzoznamu"/>
        <w:numPr>
          <w:ilvl w:val="0"/>
          <w:numId w:val="1"/>
        </w:numPr>
        <w:autoSpaceDE w:val="0"/>
        <w:autoSpaceDN w:val="0"/>
        <w:adjustRightInd w:val="0"/>
        <w:jc w:val="both"/>
        <w:rPr>
          <w:sz w:val="22"/>
          <w:szCs w:val="22"/>
        </w:rPr>
      </w:pPr>
      <w:r w:rsidRPr="003860C6">
        <w:rPr>
          <w:sz w:val="22"/>
          <w:szCs w:val="22"/>
        </w:rPr>
        <w:t xml:space="preserve">osadenie nových klampiarskych prvkov, </w:t>
      </w:r>
    </w:p>
    <w:p w:rsidR="00C31838" w:rsidRPr="003860C6" w:rsidRDefault="00C31838" w:rsidP="00C31838">
      <w:pPr>
        <w:pStyle w:val="Odsekzoznamu"/>
        <w:numPr>
          <w:ilvl w:val="0"/>
          <w:numId w:val="1"/>
        </w:numPr>
        <w:autoSpaceDE w:val="0"/>
        <w:autoSpaceDN w:val="0"/>
        <w:adjustRightInd w:val="0"/>
        <w:jc w:val="both"/>
        <w:rPr>
          <w:sz w:val="22"/>
          <w:szCs w:val="22"/>
        </w:rPr>
      </w:pPr>
      <w:r w:rsidRPr="003860C6">
        <w:rPr>
          <w:sz w:val="22"/>
          <w:szCs w:val="22"/>
        </w:rPr>
        <w:t>zateplenie striech</w:t>
      </w:r>
    </w:p>
    <w:p w:rsidR="00FE28ED" w:rsidRPr="008C72B8" w:rsidRDefault="00C31838" w:rsidP="008C72B8">
      <w:pPr>
        <w:pStyle w:val="Odsekzoznamu"/>
        <w:numPr>
          <w:ilvl w:val="0"/>
          <w:numId w:val="1"/>
        </w:numPr>
        <w:autoSpaceDE w:val="0"/>
        <w:autoSpaceDN w:val="0"/>
        <w:adjustRightInd w:val="0"/>
        <w:jc w:val="both"/>
        <w:rPr>
          <w:sz w:val="22"/>
          <w:szCs w:val="22"/>
        </w:rPr>
      </w:pPr>
      <w:r w:rsidRPr="003860C6">
        <w:rPr>
          <w:sz w:val="22"/>
          <w:szCs w:val="22"/>
        </w:rPr>
        <w:t xml:space="preserve">výmena existujúcich </w:t>
      </w:r>
      <w:r w:rsidR="00FE28ED" w:rsidRPr="003860C6">
        <w:rPr>
          <w:sz w:val="22"/>
          <w:szCs w:val="22"/>
        </w:rPr>
        <w:t>drevených</w:t>
      </w:r>
      <w:r w:rsidRPr="003860C6">
        <w:rPr>
          <w:sz w:val="22"/>
          <w:szCs w:val="22"/>
        </w:rPr>
        <w:t xml:space="preserve"> výplní otvorov a okien  za plastové, výmena bleskozvodu</w:t>
      </w:r>
    </w:p>
    <w:bookmarkEnd w:id="0"/>
    <w:p w:rsidR="00C31838" w:rsidRPr="003860C6" w:rsidRDefault="00C31838" w:rsidP="00C31838">
      <w:pPr>
        <w:ind w:left="360"/>
        <w:jc w:val="both"/>
        <w:rPr>
          <w:sz w:val="22"/>
          <w:szCs w:val="22"/>
        </w:rPr>
      </w:pPr>
      <w:r w:rsidRPr="003860C6">
        <w:rPr>
          <w:sz w:val="22"/>
          <w:szCs w:val="22"/>
        </w:rPr>
        <w:t>za</w:t>
      </w:r>
      <w:r w:rsidRPr="003860C6">
        <w:rPr>
          <w:sz w:val="22"/>
          <w:szCs w:val="22"/>
          <w:lang w:eastAsia="ar-SA"/>
        </w:rPr>
        <w:t xml:space="preserve"> podmienok stanovených v tejto zmluve, v rozsahu podľa opisu predmetu zákazky a spracovanej projektovej dokumentácie a v súlade so súťažnými podmienkami vypracovanými objednávateľom, v súlade so súťažnou ponukou a </w:t>
      </w:r>
      <w:proofErr w:type="spellStart"/>
      <w:r w:rsidRPr="003860C6">
        <w:rPr>
          <w:sz w:val="22"/>
          <w:szCs w:val="22"/>
          <w:lang w:eastAsia="ar-SA"/>
        </w:rPr>
        <w:t>naceneným</w:t>
      </w:r>
      <w:proofErr w:type="spellEnd"/>
      <w:r w:rsidRPr="003860C6">
        <w:rPr>
          <w:sz w:val="22"/>
          <w:szCs w:val="22"/>
          <w:lang w:eastAsia="ar-SA"/>
        </w:rPr>
        <w:t xml:space="preserve"> výkazom výmer vo forme rozpočtu (príloha č. 1) a protokolárne ich odovzdať objednávateľovi v stanovenom termíne, </w:t>
      </w:r>
      <w:r w:rsidR="00A06313" w:rsidRPr="003860C6">
        <w:rPr>
          <w:sz w:val="22"/>
          <w:szCs w:val="22"/>
          <w:lang w:eastAsia="ar-SA"/>
        </w:rPr>
        <w:t xml:space="preserve">do </w:t>
      </w:r>
      <w:r w:rsidR="00E01E96" w:rsidRPr="003860C6">
        <w:rPr>
          <w:sz w:val="22"/>
          <w:szCs w:val="22"/>
          <w:lang w:eastAsia="ar-SA"/>
        </w:rPr>
        <w:t>10 týždňov</w:t>
      </w:r>
      <w:r w:rsidR="00A06313" w:rsidRPr="003860C6">
        <w:rPr>
          <w:sz w:val="22"/>
          <w:szCs w:val="22"/>
          <w:lang w:eastAsia="ar-SA"/>
        </w:rPr>
        <w:t xml:space="preserve"> od dátumu odovzdania staveniska</w:t>
      </w:r>
      <w:r w:rsidR="006350DA">
        <w:rPr>
          <w:sz w:val="22"/>
          <w:szCs w:val="22"/>
          <w:lang w:eastAsia="ar-SA"/>
        </w:rPr>
        <w:t xml:space="preserve">. </w:t>
      </w:r>
      <w:r w:rsidRPr="003860C6">
        <w:rPr>
          <w:sz w:val="22"/>
          <w:szCs w:val="22"/>
          <w:lang w:eastAsia="ar-SA"/>
        </w:rPr>
        <w:t>Objednávateľ sa zaväzuje dokončené dielo, práce zhotovené bez vád a nedorobkov prevziať a zaplatiť za ne dohodnutú cenu podľa článku VI. tejto zmluvy. Uvedený termín sa nevzťahuje na poskytnutie súčinnosti pri kolaudačnom konaní v zmysle odseku 4.5 tejto zmluvy a pri kontrole zo strany poskytovateľa dotácie, ktoré môžu nastať neskôr.</w:t>
      </w:r>
    </w:p>
    <w:p w:rsidR="00C31838" w:rsidRPr="003860C6" w:rsidRDefault="00C31838" w:rsidP="00C31838">
      <w:pPr>
        <w:ind w:left="360"/>
        <w:jc w:val="both"/>
        <w:rPr>
          <w:sz w:val="22"/>
          <w:szCs w:val="22"/>
        </w:rPr>
      </w:pPr>
    </w:p>
    <w:p w:rsidR="00C31838" w:rsidRPr="003860C6" w:rsidRDefault="00C31838" w:rsidP="00C31838">
      <w:pPr>
        <w:pStyle w:val="Zkladntext"/>
        <w:numPr>
          <w:ilvl w:val="1"/>
          <w:numId w:val="24"/>
        </w:numPr>
        <w:suppressAutoHyphens/>
        <w:spacing w:after="0"/>
        <w:contextualSpacing/>
        <w:jc w:val="both"/>
        <w:rPr>
          <w:b/>
          <w:sz w:val="22"/>
          <w:szCs w:val="22"/>
          <w:lang w:eastAsia="ar-SA"/>
        </w:rPr>
      </w:pPr>
      <w:r w:rsidRPr="003860C6">
        <w:rPr>
          <w:sz w:val="22"/>
          <w:szCs w:val="22"/>
          <w:lang w:eastAsia="ar-SA"/>
        </w:rPr>
        <w:t>Zhotoviteľ je oprávnený pokračovať v zhotovovaní Diela vždy až po predchádzajúcej kontrole zabudovaných materiálov zo strany objednávateľa a následne ich odovzdať. Zabudované materiály a výrobky budú 1. akosti a budú doložené certifikátom kvality. Zhotoviteľ sa zaväzuje dielo zrealizovať  podľa projektovej dokumentácie</w:t>
      </w:r>
      <w:r w:rsidRPr="003860C6">
        <w:rPr>
          <w:sz w:val="22"/>
          <w:szCs w:val="22"/>
        </w:rPr>
        <w:t xml:space="preserve"> TAMAŠKOVIČ s.r.o., projektovanie stavieb, ul. Pázmaňa 30, Šaľa, (zodpovedný projektant: Ing. Jozef </w:t>
      </w:r>
      <w:proofErr w:type="spellStart"/>
      <w:r w:rsidRPr="003860C6">
        <w:rPr>
          <w:sz w:val="22"/>
          <w:szCs w:val="22"/>
        </w:rPr>
        <w:t>Tamaškovič</w:t>
      </w:r>
      <w:proofErr w:type="spellEnd"/>
      <w:r w:rsidRPr="003860C6">
        <w:rPr>
          <w:sz w:val="22"/>
          <w:szCs w:val="22"/>
        </w:rPr>
        <w:t xml:space="preserve"> 1442 *A*1);</w:t>
      </w:r>
      <w:r w:rsidRPr="003860C6">
        <w:rPr>
          <w:sz w:val="22"/>
          <w:szCs w:val="22"/>
          <w:lang w:eastAsia="ar-SA"/>
        </w:rPr>
        <w:t xml:space="preserve"> </w:t>
      </w:r>
      <w:proofErr w:type="spellStart"/>
      <w:r w:rsidRPr="003860C6">
        <w:rPr>
          <w:sz w:val="22"/>
          <w:szCs w:val="22"/>
          <w:lang w:eastAsia="ar-SA"/>
        </w:rPr>
        <w:t>tepelnotechnického</w:t>
      </w:r>
      <w:proofErr w:type="spellEnd"/>
      <w:r w:rsidRPr="003860C6">
        <w:rPr>
          <w:sz w:val="22"/>
          <w:szCs w:val="22"/>
          <w:lang w:eastAsia="ar-SA"/>
        </w:rPr>
        <w:t xml:space="preserve"> posudku</w:t>
      </w:r>
      <w:r w:rsidRPr="003860C6">
        <w:rPr>
          <w:sz w:val="22"/>
          <w:szCs w:val="22"/>
        </w:rPr>
        <w:t>:</w:t>
      </w:r>
      <w:r w:rsidR="003860C6">
        <w:rPr>
          <w:sz w:val="22"/>
          <w:szCs w:val="22"/>
        </w:rPr>
        <w:t xml:space="preserve"> (</w:t>
      </w:r>
      <w:r w:rsidRPr="003860C6">
        <w:rPr>
          <w:sz w:val="22"/>
          <w:szCs w:val="22"/>
        </w:rPr>
        <w:t xml:space="preserve">PROJEKTOVÉ HODNOTENIE ENERGETICKEJ HOSPODÁRNOSTI BUDOVY ARTEL PLUS, s.r.o. - PROJEKTOVÁ KANCELÁRIA ŠAHY, 936 01 Šahy, Záhradnícka 6 </w:t>
      </w:r>
      <w:r w:rsidRPr="003860C6">
        <w:rPr>
          <w:sz w:val="22"/>
          <w:szCs w:val="22"/>
          <w:lang w:eastAsia="ar-SA"/>
        </w:rPr>
        <w:t xml:space="preserve">a podmienok uvedených v stavebnom povolení </w:t>
      </w:r>
      <w:r w:rsidRPr="003860C6">
        <w:rPr>
          <w:sz w:val="22"/>
          <w:szCs w:val="22"/>
        </w:rPr>
        <w:t xml:space="preserve"> vydanom Obcou</w:t>
      </w:r>
      <w:r w:rsidRPr="003860C6">
        <w:rPr>
          <w:rFonts w:eastAsiaTheme="minorHAnsi"/>
          <w:sz w:val="22"/>
          <w:szCs w:val="22"/>
          <w:lang w:eastAsia="en-US"/>
        </w:rPr>
        <w:t xml:space="preserve"> </w:t>
      </w:r>
      <w:r w:rsidRPr="003860C6">
        <w:rPr>
          <w:rFonts w:eastAsiaTheme="minorHAnsi"/>
          <w:sz w:val="22"/>
          <w:szCs w:val="22"/>
          <w:lang w:eastAsia="en-US"/>
        </w:rPr>
        <w:lastRenderedPageBreak/>
        <w:t>Močenok - rozhodnutie č. 192/2019/SÚ/987 zo dňa 29.3.2019, ktoré nadobudlo právoplatnosť dňa 2.4.2019</w:t>
      </w:r>
      <w:r w:rsidRPr="003860C6">
        <w:rPr>
          <w:sz w:val="22"/>
          <w:szCs w:val="22"/>
        </w:rPr>
        <w:t xml:space="preserve">. </w:t>
      </w:r>
    </w:p>
    <w:p w:rsidR="00C31838" w:rsidRPr="003860C6" w:rsidRDefault="00C31838" w:rsidP="00C31838">
      <w:pPr>
        <w:ind w:left="360"/>
        <w:jc w:val="both"/>
        <w:rPr>
          <w:sz w:val="22"/>
          <w:szCs w:val="22"/>
        </w:rPr>
      </w:pPr>
      <w:r w:rsidRPr="003860C6">
        <w:rPr>
          <w:sz w:val="22"/>
          <w:szCs w:val="22"/>
          <w:lang w:eastAsia="ar-SA"/>
        </w:rPr>
        <w:t xml:space="preserve">Zhotoviteľ sa zaväzuje zrealizovať dielo tak, aby boli splnené podmienky pre naplnenie plánovaných úspor energií použitím navrhnutých materiálov a realizovaním navrhnutých postupov. Súčasťou zákazky je aj </w:t>
      </w:r>
      <w:bookmarkStart w:id="1" w:name="_Hlk15391122"/>
      <w:r w:rsidRPr="003860C6">
        <w:rPr>
          <w:sz w:val="22"/>
          <w:szCs w:val="22"/>
          <w:lang w:eastAsia="ar-SA"/>
        </w:rPr>
        <w:t xml:space="preserve">60 mesačný záručný servis na </w:t>
      </w:r>
      <w:r w:rsidRPr="003860C6">
        <w:rPr>
          <w:sz w:val="22"/>
          <w:szCs w:val="22"/>
        </w:rPr>
        <w:t>dodané tovary, poskytnuté služby aj realizované práce</w:t>
      </w:r>
      <w:bookmarkEnd w:id="1"/>
      <w:r w:rsidRPr="003860C6">
        <w:rPr>
          <w:sz w:val="22"/>
          <w:szCs w:val="22"/>
          <w:lang w:eastAsia="ar-SA"/>
        </w:rPr>
        <w:t>.</w:t>
      </w:r>
    </w:p>
    <w:p w:rsidR="00C31838" w:rsidRPr="003860C6" w:rsidRDefault="00C31838" w:rsidP="00C31838">
      <w:pPr>
        <w:rPr>
          <w:b/>
          <w:sz w:val="22"/>
          <w:szCs w:val="22"/>
        </w:rPr>
      </w:pPr>
    </w:p>
    <w:p w:rsidR="00C31838" w:rsidRPr="003860C6" w:rsidRDefault="00C31838" w:rsidP="00C31838">
      <w:pPr>
        <w:pStyle w:val="Zkladntext"/>
        <w:numPr>
          <w:ilvl w:val="1"/>
          <w:numId w:val="24"/>
        </w:numPr>
        <w:suppressAutoHyphens/>
        <w:spacing w:after="0"/>
        <w:contextualSpacing/>
        <w:jc w:val="both"/>
        <w:rPr>
          <w:sz w:val="22"/>
          <w:szCs w:val="22"/>
          <w:lang w:eastAsia="ar-SA"/>
        </w:rPr>
      </w:pPr>
      <w:r w:rsidRPr="003860C6">
        <w:rPr>
          <w:sz w:val="22"/>
          <w:szCs w:val="22"/>
          <w:lang w:eastAsia="ar-SA"/>
        </w:rPr>
        <w:t>Zhotoviteľ sa zaväzuje zhotoviť dielo vo vlastnom mene a na vlastnú zodpovednosť počas plnej prevádzky základnej školy, preto vykoná všetky opatrenia na zabezpečenie bezpečnosti žiakov aj zamestnancov ako aj návštevníkov základnej školy. Zhotoviteľ sa zaväzuje dodržať pri vykonávaní diela všetky podmienky vyplývajúce z projektovej dokumentácie, stavebného povolenia, tejto zmluvy, podmienok stavebného povolenia a prípadne iných relevantných dokumentov. Pokiaľ nesplnením týchto podmienok vznikne objednávateľovi škoda, hradí ju Zhotoviteľ v plnom rozsahu.</w:t>
      </w:r>
    </w:p>
    <w:p w:rsidR="00C31838" w:rsidRPr="003860C6" w:rsidRDefault="00C31838" w:rsidP="00C31838">
      <w:pPr>
        <w:pStyle w:val="Zkladntext"/>
        <w:suppressAutoHyphens/>
        <w:spacing w:after="0"/>
        <w:ind w:left="360"/>
        <w:contextualSpacing/>
        <w:jc w:val="both"/>
        <w:rPr>
          <w:sz w:val="22"/>
          <w:szCs w:val="22"/>
          <w:lang w:eastAsia="ar-SA"/>
        </w:rPr>
      </w:pPr>
    </w:p>
    <w:p w:rsidR="00C31838" w:rsidRPr="003860C6" w:rsidRDefault="00C31838" w:rsidP="00C31838">
      <w:pPr>
        <w:pStyle w:val="Zkladntext"/>
        <w:numPr>
          <w:ilvl w:val="1"/>
          <w:numId w:val="24"/>
        </w:numPr>
        <w:suppressAutoHyphens/>
        <w:spacing w:after="0"/>
        <w:contextualSpacing/>
        <w:jc w:val="both"/>
        <w:rPr>
          <w:sz w:val="22"/>
          <w:szCs w:val="22"/>
          <w:lang w:eastAsia="ar-SA"/>
        </w:rPr>
      </w:pPr>
      <w:r w:rsidRPr="003860C6">
        <w:rPr>
          <w:sz w:val="22"/>
          <w:szCs w:val="22"/>
          <w:lang w:eastAsia="ar-SA"/>
        </w:rPr>
        <w:t>Súčasťou predmetu plnenia je spracovanie a predloženie objednávateľovi na schválenie plánu organizácie výstavby, príprava kompletných dokumentov a podkladov, nevyhnutných pre vydanie kolaudačného rozhodnutia na Stavbu, a/alebo povolenia na predčasné užívanie Stavby, a/alebo povolenia na skúšobnú prevádzku, vrátane prevádzkových predpisov, návodov k obsluhe a zaškolenie personálu. Objednávateľ sa zaväzuje poskytnúť zhotoviteľovi pri zabezpečení dokladov a dokumentov nevyhnutných pre vydanie kolaudačného rozhodnutia nevyhnutnú súčinnosť a spoluúčasť.</w:t>
      </w:r>
    </w:p>
    <w:p w:rsidR="00C31838" w:rsidRPr="003860C6" w:rsidRDefault="00C31838" w:rsidP="00C31838">
      <w:pPr>
        <w:pStyle w:val="Odsekzoznamu"/>
        <w:ind w:left="360"/>
        <w:jc w:val="both"/>
        <w:rPr>
          <w:sz w:val="22"/>
          <w:szCs w:val="22"/>
          <w:lang w:eastAsia="ar-SA"/>
        </w:rPr>
      </w:pPr>
      <w:r w:rsidRPr="003860C6">
        <w:rPr>
          <w:sz w:val="22"/>
          <w:szCs w:val="22"/>
          <w:lang w:eastAsia="ar-SA"/>
        </w:rPr>
        <w:t>V tejto súvislosti Objednávateľ zadáva a Zhotoviteľ preberá záväzok na zhotovenie diela v odseku 4.1 tejto zmluvy, súčasťou ktorého bude aj vykonanie prehliadok, meraní, skúšok, revízií, ako aj dodanie a vyhotovenie revíznych kníh, certifikátov, vyhlásení o zhode a pod., v rozsahu podľa platných STN, zákonov, vyhlášok, predpisov a podmienok</w:t>
      </w:r>
      <w:r w:rsidR="005F7D6C" w:rsidRPr="003860C6">
        <w:rPr>
          <w:sz w:val="22"/>
          <w:szCs w:val="22"/>
          <w:lang w:eastAsia="ar-SA"/>
        </w:rPr>
        <w:t xml:space="preserve"> uvedených v s</w:t>
      </w:r>
      <w:r w:rsidR="00F64F7E" w:rsidRPr="003860C6">
        <w:rPr>
          <w:sz w:val="22"/>
          <w:szCs w:val="22"/>
          <w:lang w:eastAsia="ar-SA"/>
        </w:rPr>
        <w:t>tavebnom povolení nevyhnutných pre</w:t>
      </w:r>
      <w:r w:rsidR="005F7D6C" w:rsidRPr="003860C6">
        <w:rPr>
          <w:sz w:val="22"/>
          <w:szCs w:val="22"/>
          <w:lang w:eastAsia="ar-SA"/>
        </w:rPr>
        <w:t> vydani</w:t>
      </w:r>
      <w:r w:rsidR="00F64F7E" w:rsidRPr="003860C6">
        <w:rPr>
          <w:sz w:val="22"/>
          <w:szCs w:val="22"/>
          <w:lang w:eastAsia="ar-SA"/>
        </w:rPr>
        <w:t>e</w:t>
      </w:r>
      <w:r w:rsidR="005F7D6C" w:rsidRPr="003860C6">
        <w:rPr>
          <w:sz w:val="22"/>
          <w:szCs w:val="22"/>
          <w:lang w:eastAsia="ar-SA"/>
        </w:rPr>
        <w:t xml:space="preserve"> kolaudačného rozhodnutia.</w:t>
      </w:r>
    </w:p>
    <w:p w:rsidR="00C31838" w:rsidRPr="003860C6" w:rsidRDefault="00C31838" w:rsidP="00C31838">
      <w:pPr>
        <w:pStyle w:val="Odsekzoznamu"/>
        <w:ind w:left="360"/>
        <w:jc w:val="both"/>
        <w:rPr>
          <w:sz w:val="22"/>
          <w:szCs w:val="22"/>
          <w:lang w:eastAsia="ar-SA"/>
        </w:rPr>
      </w:pPr>
    </w:p>
    <w:p w:rsidR="00C31838" w:rsidRPr="003860C6" w:rsidRDefault="00C31838" w:rsidP="00C31838">
      <w:pPr>
        <w:pStyle w:val="Zkladntext"/>
        <w:numPr>
          <w:ilvl w:val="1"/>
          <w:numId w:val="24"/>
        </w:numPr>
        <w:suppressAutoHyphens/>
        <w:spacing w:after="0"/>
        <w:contextualSpacing/>
        <w:jc w:val="both"/>
        <w:rPr>
          <w:sz w:val="22"/>
          <w:szCs w:val="22"/>
          <w:lang w:eastAsia="ar-SA"/>
        </w:rPr>
      </w:pPr>
      <w:r w:rsidRPr="003860C6">
        <w:rPr>
          <w:sz w:val="22"/>
          <w:szCs w:val="22"/>
          <w:lang w:eastAsia="ar-SA"/>
        </w:rPr>
        <w:t xml:space="preserve">Súčasťou predmetu plnenia je súčinnosť Zhotoviteľa poskytnutá Objednávateľovi v kolaudačnom konaní, v konaní o povolenie predčasného užívania Stavby alebo skúšobnej prevádzky v takej miere, aby z jeho strany nevznikli žiadne prekážky s vydaním príslušných rozhodnutí. Súčinnosťou Zhotoviteľa podľa tohto odseku sa rozumie najmä zabezpečenie a odovzdanie objednávateľovi všetkých dokumentov a dokladov nevyhnutných pre vydanie kolaudačného rozhodnutia, aj zabezpečenie takých dokladov a dokumentov, ktorých potreba môže vyplynúť alebo vyplynie z priebehu kolaudačného konania (okrem iného napr. </w:t>
      </w:r>
      <w:r w:rsidR="009A1DBD" w:rsidRPr="003860C6">
        <w:rPr>
          <w:sz w:val="22"/>
          <w:szCs w:val="22"/>
          <w:lang w:eastAsia="ar-SA"/>
        </w:rPr>
        <w:t xml:space="preserve">zabezpečenie </w:t>
      </w:r>
      <w:r w:rsidRPr="003860C6">
        <w:rPr>
          <w:sz w:val="22"/>
          <w:szCs w:val="22"/>
          <w:lang w:eastAsia="ar-SA"/>
        </w:rPr>
        <w:t>záväzné stanovisko príslušného Regionálneho úradu verejného zdravotníctva,  záväzné stanovisko ku kolaudácii Okresného úradu Šaľa – Odboru starostlivosti o životné prostredie – štátnej správy v oblasti odpadového hospodárstva, Technickej  inšpekcie, Inšpektorátu práce, príslušného Okresného riaditeľstva hasičského a záchranného zboru a pod.)</w:t>
      </w:r>
    </w:p>
    <w:p w:rsidR="00C31838" w:rsidRPr="003860C6" w:rsidRDefault="00C31838" w:rsidP="00C31838">
      <w:pPr>
        <w:pStyle w:val="Zkladntext"/>
        <w:suppressAutoHyphens/>
        <w:spacing w:after="0"/>
        <w:ind w:left="360"/>
        <w:contextualSpacing/>
        <w:jc w:val="both"/>
        <w:rPr>
          <w:sz w:val="22"/>
          <w:szCs w:val="22"/>
          <w:lang w:eastAsia="ar-SA"/>
        </w:rPr>
      </w:pPr>
    </w:p>
    <w:p w:rsidR="00C31838" w:rsidRPr="003860C6" w:rsidRDefault="00C31838" w:rsidP="00C31838">
      <w:pPr>
        <w:pStyle w:val="Odsekzoznamu"/>
        <w:numPr>
          <w:ilvl w:val="1"/>
          <w:numId w:val="24"/>
        </w:numPr>
        <w:jc w:val="both"/>
        <w:rPr>
          <w:sz w:val="22"/>
          <w:szCs w:val="22"/>
          <w:lang w:eastAsia="ar-SA"/>
        </w:rPr>
      </w:pPr>
      <w:r w:rsidRPr="003860C6">
        <w:rPr>
          <w:sz w:val="22"/>
          <w:szCs w:val="22"/>
          <w:lang w:eastAsia="ar-SA"/>
        </w:rPr>
        <w:t xml:space="preserve">Súčasťou predmetu plnenia je dodanie 3 </w:t>
      </w:r>
      <w:proofErr w:type="spellStart"/>
      <w:r w:rsidRPr="003860C6">
        <w:rPr>
          <w:sz w:val="22"/>
          <w:szCs w:val="22"/>
          <w:lang w:eastAsia="ar-SA"/>
        </w:rPr>
        <w:t>paré</w:t>
      </w:r>
      <w:proofErr w:type="spellEnd"/>
      <w:r w:rsidRPr="003860C6">
        <w:rPr>
          <w:sz w:val="22"/>
          <w:szCs w:val="22"/>
          <w:lang w:eastAsia="ar-SA"/>
        </w:rPr>
        <w:t xml:space="preserve"> projektu skutočnej realizácie diela v tlačenej forme (+ 1x v elektronickej podobe na CD) so zakreslením uskutočnených zmien a úprav do projektu pre stavebné povolenie a realizáciu stavby a dodanie energetického certifikátu diela/budovy na jednotlivé stavebné objekty preukazujúceho dosiahnutie minimálne projektovaných energetických úspor a energetickej triedy diela/budovy a jej častí podľa </w:t>
      </w:r>
      <w:proofErr w:type="spellStart"/>
      <w:r w:rsidRPr="003860C6">
        <w:rPr>
          <w:sz w:val="22"/>
          <w:szCs w:val="22"/>
          <w:lang w:eastAsia="ar-SA"/>
        </w:rPr>
        <w:t>tepelnotechnického</w:t>
      </w:r>
      <w:proofErr w:type="spellEnd"/>
      <w:r w:rsidRPr="003860C6">
        <w:rPr>
          <w:sz w:val="22"/>
          <w:szCs w:val="22"/>
          <w:lang w:eastAsia="ar-SA"/>
        </w:rPr>
        <w:t xml:space="preserve"> a energetického posudku v odseku 4.2. tejto zmluvy na jednotlivé stavebné objekty.</w:t>
      </w:r>
    </w:p>
    <w:p w:rsidR="00C31838" w:rsidRPr="003860C6" w:rsidRDefault="00C31838" w:rsidP="00C31838">
      <w:pPr>
        <w:pStyle w:val="Odsekzoznamu"/>
        <w:rPr>
          <w:sz w:val="22"/>
          <w:szCs w:val="22"/>
          <w:lang w:eastAsia="ar-SA"/>
        </w:rPr>
      </w:pPr>
    </w:p>
    <w:p w:rsidR="00C31838" w:rsidRPr="003860C6" w:rsidRDefault="00C31838" w:rsidP="00C31838">
      <w:pPr>
        <w:pStyle w:val="Odsekzoznamu"/>
        <w:ind w:left="360"/>
        <w:jc w:val="both"/>
        <w:rPr>
          <w:sz w:val="22"/>
          <w:szCs w:val="22"/>
          <w:lang w:eastAsia="ar-SA"/>
        </w:rPr>
      </w:pPr>
    </w:p>
    <w:p w:rsidR="00C31838" w:rsidRPr="003860C6" w:rsidRDefault="00C31838" w:rsidP="00C31838">
      <w:pPr>
        <w:pStyle w:val="Zkladntext"/>
        <w:spacing w:after="0"/>
        <w:contextualSpacing/>
        <w:jc w:val="center"/>
        <w:rPr>
          <w:b/>
          <w:sz w:val="22"/>
          <w:szCs w:val="22"/>
          <w:lang w:eastAsia="ar-SA"/>
        </w:rPr>
      </w:pPr>
      <w:r w:rsidRPr="003860C6">
        <w:rPr>
          <w:b/>
          <w:sz w:val="22"/>
          <w:szCs w:val="22"/>
          <w:lang w:eastAsia="ar-SA"/>
        </w:rPr>
        <w:t>čl. V.</w:t>
      </w:r>
    </w:p>
    <w:p w:rsidR="007C6D9C" w:rsidRPr="003860C6" w:rsidRDefault="00C31838" w:rsidP="00C31838">
      <w:pPr>
        <w:pStyle w:val="Zkladntext"/>
        <w:spacing w:after="0"/>
        <w:contextualSpacing/>
        <w:jc w:val="center"/>
        <w:rPr>
          <w:b/>
          <w:sz w:val="22"/>
          <w:szCs w:val="22"/>
          <w:lang w:eastAsia="ar-SA"/>
        </w:rPr>
      </w:pPr>
      <w:r w:rsidRPr="003860C6">
        <w:rPr>
          <w:b/>
          <w:sz w:val="22"/>
          <w:szCs w:val="22"/>
          <w:lang w:eastAsia="ar-SA"/>
        </w:rPr>
        <w:t>Termíny plnenia</w:t>
      </w:r>
    </w:p>
    <w:p w:rsidR="00D3145F" w:rsidRPr="003860C6" w:rsidRDefault="00D3145F" w:rsidP="00C31838">
      <w:pPr>
        <w:pStyle w:val="Zkladntext"/>
        <w:spacing w:after="0"/>
        <w:contextualSpacing/>
        <w:jc w:val="center"/>
        <w:rPr>
          <w:b/>
          <w:sz w:val="22"/>
          <w:szCs w:val="22"/>
          <w:lang w:eastAsia="ar-SA"/>
        </w:rPr>
      </w:pPr>
    </w:p>
    <w:p w:rsidR="00C31838" w:rsidRPr="003860C6" w:rsidRDefault="00C31838" w:rsidP="00C31838">
      <w:pPr>
        <w:pStyle w:val="Zkladntext"/>
        <w:numPr>
          <w:ilvl w:val="0"/>
          <w:numId w:val="6"/>
        </w:numPr>
        <w:tabs>
          <w:tab w:val="left" w:pos="-3686"/>
        </w:tabs>
        <w:spacing w:after="0"/>
        <w:ind w:left="426" w:hanging="426"/>
        <w:contextualSpacing/>
        <w:jc w:val="both"/>
        <w:rPr>
          <w:b/>
          <w:sz w:val="22"/>
          <w:szCs w:val="22"/>
          <w:lang w:eastAsia="ar-SA"/>
        </w:rPr>
      </w:pPr>
      <w:r w:rsidRPr="003860C6">
        <w:rPr>
          <w:sz w:val="22"/>
          <w:szCs w:val="22"/>
          <w:lang w:eastAsia="ar-SA"/>
        </w:rPr>
        <w:t xml:space="preserve">Odovzdanie  a prevzatie staveniska/pracoviska (miesto realizácie Diela) sa uskutoční najneskôr do 5 pracovných dní po nadobudnutí účinnosti tejto zmluvy. </w:t>
      </w:r>
    </w:p>
    <w:p w:rsidR="00C31838" w:rsidRPr="003860C6" w:rsidRDefault="00C31838" w:rsidP="00C31838">
      <w:pPr>
        <w:pStyle w:val="Zkladntext"/>
        <w:tabs>
          <w:tab w:val="left" w:pos="-3686"/>
        </w:tabs>
        <w:spacing w:after="0"/>
        <w:ind w:left="426"/>
        <w:contextualSpacing/>
        <w:rPr>
          <w:b/>
          <w:sz w:val="22"/>
          <w:szCs w:val="22"/>
          <w:lang w:eastAsia="ar-SA"/>
        </w:rPr>
      </w:pPr>
    </w:p>
    <w:p w:rsidR="00C31838" w:rsidRPr="003860C6" w:rsidRDefault="00C31838" w:rsidP="00C31838">
      <w:pPr>
        <w:pStyle w:val="Zkladntext"/>
        <w:numPr>
          <w:ilvl w:val="0"/>
          <w:numId w:val="6"/>
        </w:numPr>
        <w:tabs>
          <w:tab w:val="left" w:pos="-3686"/>
        </w:tabs>
        <w:spacing w:after="0"/>
        <w:ind w:left="426" w:hanging="426"/>
        <w:contextualSpacing/>
        <w:jc w:val="both"/>
        <w:rPr>
          <w:b/>
          <w:sz w:val="22"/>
          <w:szCs w:val="22"/>
          <w:lang w:eastAsia="ar-SA"/>
        </w:rPr>
      </w:pPr>
      <w:r w:rsidRPr="003860C6">
        <w:rPr>
          <w:sz w:val="22"/>
          <w:szCs w:val="22"/>
          <w:lang w:eastAsia="ar-SA"/>
        </w:rPr>
        <w:t>Začatie stavebných prác najneskôr do 2 dní od odovzdania staveniska/pracoviska.</w:t>
      </w:r>
    </w:p>
    <w:p w:rsidR="00BA4195" w:rsidRPr="003860C6" w:rsidRDefault="00BA4195" w:rsidP="00BA4195">
      <w:pPr>
        <w:pStyle w:val="Zkladntext"/>
        <w:tabs>
          <w:tab w:val="left" w:pos="-3686"/>
        </w:tabs>
        <w:spacing w:after="0"/>
        <w:contextualSpacing/>
        <w:jc w:val="both"/>
        <w:rPr>
          <w:b/>
          <w:sz w:val="22"/>
          <w:szCs w:val="22"/>
          <w:lang w:eastAsia="ar-SA"/>
        </w:rPr>
      </w:pPr>
    </w:p>
    <w:p w:rsidR="00C31838" w:rsidRPr="003860C6" w:rsidRDefault="00C31838" w:rsidP="00C31838">
      <w:pPr>
        <w:pStyle w:val="Zkladntext"/>
        <w:numPr>
          <w:ilvl w:val="0"/>
          <w:numId w:val="6"/>
        </w:numPr>
        <w:spacing w:after="0"/>
        <w:ind w:left="426" w:hanging="426"/>
        <w:contextualSpacing/>
        <w:jc w:val="both"/>
        <w:rPr>
          <w:sz w:val="22"/>
          <w:szCs w:val="22"/>
          <w:lang w:eastAsia="ar-SA"/>
        </w:rPr>
      </w:pPr>
      <w:r w:rsidRPr="003860C6">
        <w:rPr>
          <w:sz w:val="22"/>
          <w:szCs w:val="22"/>
          <w:lang w:eastAsia="ar-SA"/>
        </w:rPr>
        <w:lastRenderedPageBreak/>
        <w:t xml:space="preserve">Termín odovzdania predmetu plnenia – do </w:t>
      </w:r>
      <w:r w:rsidR="00CD246A" w:rsidRPr="003860C6">
        <w:rPr>
          <w:sz w:val="22"/>
          <w:szCs w:val="22"/>
          <w:lang w:eastAsia="ar-SA"/>
        </w:rPr>
        <w:t>10 týždňov od odovzdania staveniska</w:t>
      </w:r>
      <w:r w:rsidRPr="003860C6">
        <w:rPr>
          <w:sz w:val="22"/>
          <w:szCs w:val="22"/>
          <w:lang w:eastAsia="ar-SA"/>
        </w:rPr>
        <w:t xml:space="preserve"> podľa harmonogramu, ktorý je v prílohou č. 3 tejto zmluvy. Prevzatie prác sa potvrdí a uvedie v „Zápise o prevzatí a odovzdaní diela“. </w:t>
      </w:r>
    </w:p>
    <w:p w:rsidR="00C31838" w:rsidRPr="003860C6" w:rsidRDefault="00C31838" w:rsidP="00C31838">
      <w:pPr>
        <w:ind w:left="426"/>
        <w:jc w:val="both"/>
        <w:rPr>
          <w:sz w:val="22"/>
          <w:szCs w:val="22"/>
        </w:rPr>
      </w:pPr>
      <w:r w:rsidRPr="003860C6">
        <w:rPr>
          <w:sz w:val="22"/>
          <w:szCs w:val="22"/>
          <w:lang w:eastAsia="ar-SA"/>
        </w:rPr>
        <w:t>Uvedený termín sa nevzťahuje na poskytnutie súčinnosti pri kolaudačnom konaní v zmysle odseku 4.5 tejto zmluvy a pri kontrole zo strany poskytovateľa dotácie, ktoré môžu nastať neskôr.</w:t>
      </w:r>
    </w:p>
    <w:p w:rsidR="00C31838" w:rsidRPr="0021393B" w:rsidRDefault="00C31838" w:rsidP="00C31838">
      <w:pPr>
        <w:pStyle w:val="Zkladntext"/>
        <w:spacing w:after="0"/>
        <w:ind w:left="426"/>
        <w:contextualSpacing/>
        <w:jc w:val="both"/>
        <w:rPr>
          <w:sz w:val="22"/>
          <w:szCs w:val="22"/>
          <w:lang w:eastAsia="ar-SA"/>
        </w:rPr>
      </w:pPr>
      <w:r w:rsidRPr="003860C6">
        <w:rPr>
          <w:sz w:val="22"/>
          <w:szCs w:val="22"/>
          <w:lang w:eastAsia="ar-SA"/>
        </w:rPr>
        <w:t xml:space="preserve">V prípade, ak dielo vykazuje vady a/alebo nedorobky objednávateľ nie je povinný predmet plnenia prevziať. V prípade, ak ho napriek uvedenému objednávateľ prevezme, zhotoviteľ sa zaväzuje v „Zápise o prevzatí a odovzdaní diela“ určiť záväzné termíny na odstránenie prípadných vád a nedorobkov. Tým nie je dotknutý nárok na zmluvnú pokutu až do doby úplného odstránenia </w:t>
      </w:r>
      <w:r w:rsidRPr="0021393B">
        <w:rPr>
          <w:sz w:val="22"/>
          <w:szCs w:val="22"/>
          <w:lang w:eastAsia="ar-SA"/>
        </w:rPr>
        <w:t xml:space="preserve">všetkých vád a nedorobkov podľa čl. IX. odseku 9.1 tejto zmluvy. </w:t>
      </w:r>
    </w:p>
    <w:p w:rsidR="0021393B" w:rsidRPr="0021393B" w:rsidRDefault="0021393B" w:rsidP="0021393B">
      <w:pPr>
        <w:pStyle w:val="Zkladntext"/>
        <w:spacing w:after="0"/>
        <w:ind w:left="426"/>
        <w:contextualSpacing/>
        <w:jc w:val="both"/>
        <w:rPr>
          <w:sz w:val="22"/>
          <w:szCs w:val="22"/>
          <w:lang w:eastAsia="ar-SA"/>
        </w:rPr>
      </w:pPr>
    </w:p>
    <w:p w:rsidR="0021393B" w:rsidRPr="0021393B" w:rsidRDefault="0021393B" w:rsidP="0021393B">
      <w:pPr>
        <w:pStyle w:val="Zkladntext"/>
        <w:spacing w:after="0"/>
        <w:ind w:left="426"/>
        <w:contextualSpacing/>
        <w:jc w:val="both"/>
        <w:rPr>
          <w:sz w:val="22"/>
          <w:szCs w:val="22"/>
          <w:lang w:eastAsia="ar-SA"/>
        </w:rPr>
      </w:pPr>
      <w:r w:rsidRPr="0021393B">
        <w:rPr>
          <w:sz w:val="22"/>
          <w:szCs w:val="22"/>
          <w:lang w:eastAsia="ar-SA"/>
        </w:rPr>
        <w:t>V prípade nepriaznivých klimatických podmienok nevhodných pre dodržanie technologických postupov prác, sa plnenie predmetu diela preruší. O čas tohto prerušenia plnenia predmetu diela sa predĺži termín odovzdania predmetu plnenia diela.</w:t>
      </w:r>
    </w:p>
    <w:p w:rsidR="0021393B" w:rsidRPr="0021393B" w:rsidRDefault="0021393B" w:rsidP="00C31838">
      <w:pPr>
        <w:pStyle w:val="Zkladntext"/>
        <w:spacing w:after="0"/>
        <w:ind w:left="426"/>
        <w:contextualSpacing/>
        <w:jc w:val="both"/>
        <w:rPr>
          <w:sz w:val="22"/>
          <w:szCs w:val="22"/>
          <w:lang w:eastAsia="ar-SA"/>
        </w:rPr>
      </w:pPr>
    </w:p>
    <w:p w:rsidR="00C31838" w:rsidRPr="0021393B" w:rsidRDefault="00C31838" w:rsidP="00C31838">
      <w:pPr>
        <w:pStyle w:val="Odsekzoznamu"/>
        <w:rPr>
          <w:sz w:val="22"/>
          <w:szCs w:val="22"/>
          <w:lang w:eastAsia="ar-SA"/>
        </w:rPr>
      </w:pPr>
    </w:p>
    <w:p w:rsidR="00C31838" w:rsidRPr="003860C6" w:rsidRDefault="00C31838" w:rsidP="00C31838">
      <w:pPr>
        <w:pStyle w:val="Zkladntext"/>
        <w:spacing w:after="0"/>
        <w:ind w:left="426"/>
        <w:contextualSpacing/>
        <w:jc w:val="both"/>
        <w:rPr>
          <w:sz w:val="22"/>
          <w:szCs w:val="22"/>
          <w:lang w:eastAsia="ar-SA"/>
        </w:rPr>
      </w:pPr>
      <w:r w:rsidRPr="0021393B">
        <w:rPr>
          <w:sz w:val="22"/>
          <w:szCs w:val="22"/>
          <w:lang w:eastAsia="ar-SA"/>
        </w:rPr>
        <w:t>Zhotoviteľ je povinný splniť riadne a včas všetky povinnosti vyplývajúce z kolaudačného konania</w:t>
      </w:r>
      <w:r w:rsidRPr="003860C6">
        <w:rPr>
          <w:sz w:val="22"/>
          <w:szCs w:val="22"/>
          <w:lang w:eastAsia="ar-SA"/>
        </w:rPr>
        <w:t xml:space="preserve"> týkajúce sa predmetu tejto zmluvy a to najmä v súvislosti s plnením predmetu diela podľa  odsekov 4.4 ., až 4.6. tejto zmluvy.</w:t>
      </w:r>
    </w:p>
    <w:p w:rsidR="00C31838" w:rsidRPr="003860C6" w:rsidRDefault="00C31838" w:rsidP="00C31838">
      <w:pPr>
        <w:pStyle w:val="Odsekzoznamu"/>
        <w:ind w:left="360"/>
        <w:jc w:val="both"/>
        <w:rPr>
          <w:sz w:val="22"/>
          <w:szCs w:val="22"/>
          <w:lang w:eastAsia="ar-SA"/>
        </w:rPr>
      </w:pPr>
    </w:p>
    <w:p w:rsidR="00C31838" w:rsidRPr="003860C6" w:rsidRDefault="00C31838" w:rsidP="00C31838">
      <w:pPr>
        <w:pStyle w:val="Odsekzoznamu"/>
        <w:numPr>
          <w:ilvl w:val="1"/>
          <w:numId w:val="30"/>
        </w:numPr>
        <w:jc w:val="both"/>
        <w:rPr>
          <w:sz w:val="22"/>
          <w:szCs w:val="22"/>
          <w:lang w:eastAsia="ar-SA"/>
        </w:rPr>
      </w:pPr>
      <w:r w:rsidRPr="003860C6">
        <w:rPr>
          <w:sz w:val="22"/>
          <w:szCs w:val="22"/>
          <w:lang w:eastAsia="ar-SA"/>
        </w:rPr>
        <w:t>K preberaciemu konaniu Zhotoviteľ pripraví nasledovné doklady osvedčujúce akosť a kompletnosť diela:</w:t>
      </w:r>
    </w:p>
    <w:p w:rsidR="00C31838" w:rsidRPr="003860C6" w:rsidRDefault="00C31838" w:rsidP="007C6D9C">
      <w:pPr>
        <w:pStyle w:val="Odsekzoznamu"/>
        <w:numPr>
          <w:ilvl w:val="0"/>
          <w:numId w:val="28"/>
        </w:numPr>
        <w:ind w:left="709" w:hanging="283"/>
        <w:jc w:val="both"/>
        <w:rPr>
          <w:sz w:val="22"/>
          <w:szCs w:val="22"/>
          <w:lang w:eastAsia="ar-SA"/>
        </w:rPr>
      </w:pPr>
      <w:r w:rsidRPr="003860C6">
        <w:rPr>
          <w:sz w:val="22"/>
          <w:szCs w:val="22"/>
          <w:lang w:eastAsia="ar-SA"/>
        </w:rPr>
        <w:t xml:space="preserve">3 x kompletné </w:t>
      </w:r>
      <w:proofErr w:type="spellStart"/>
      <w:r w:rsidRPr="003860C6">
        <w:rPr>
          <w:sz w:val="22"/>
          <w:szCs w:val="22"/>
          <w:lang w:eastAsia="ar-SA"/>
        </w:rPr>
        <w:t>paré</w:t>
      </w:r>
      <w:proofErr w:type="spellEnd"/>
      <w:r w:rsidRPr="003860C6">
        <w:rPr>
          <w:sz w:val="22"/>
          <w:szCs w:val="22"/>
          <w:lang w:eastAsia="ar-SA"/>
        </w:rPr>
        <w:t xml:space="preserve"> projektu skutočnej realizácie diela realizačného projektu so zakreslením zmien realizovaných prác, s označením projekt skutočného vyhotovenia v tlačenej forme a 1 x  elektronicky,</w:t>
      </w:r>
    </w:p>
    <w:p w:rsidR="00C31838" w:rsidRPr="003860C6" w:rsidRDefault="00C31838" w:rsidP="00BA4195">
      <w:pPr>
        <w:pStyle w:val="Odsekzoznamu"/>
        <w:numPr>
          <w:ilvl w:val="0"/>
          <w:numId w:val="28"/>
        </w:numPr>
        <w:ind w:left="709" w:hanging="283"/>
        <w:jc w:val="both"/>
        <w:rPr>
          <w:sz w:val="22"/>
          <w:szCs w:val="22"/>
          <w:lang w:eastAsia="ar-SA"/>
        </w:rPr>
      </w:pPr>
      <w:r w:rsidRPr="003860C6">
        <w:rPr>
          <w:sz w:val="22"/>
          <w:szCs w:val="22"/>
          <w:lang w:eastAsia="ar-SA"/>
        </w:rPr>
        <w:t>3 x energetický certifikát diela/budovy pre</w:t>
      </w:r>
      <w:r w:rsidR="00BA4195" w:rsidRPr="003860C6">
        <w:rPr>
          <w:sz w:val="22"/>
          <w:szCs w:val="22"/>
          <w:lang w:eastAsia="ar-SA"/>
        </w:rPr>
        <w:t xml:space="preserve"> jednotlivé stavebné objekty </w:t>
      </w:r>
      <w:r w:rsidRPr="003860C6">
        <w:rPr>
          <w:sz w:val="22"/>
          <w:szCs w:val="22"/>
          <w:lang w:eastAsia="ar-SA"/>
        </w:rPr>
        <w:t>v tlačenej forme</w:t>
      </w:r>
    </w:p>
    <w:p w:rsidR="00C31838" w:rsidRPr="003860C6" w:rsidRDefault="00C31838" w:rsidP="007C6D9C">
      <w:pPr>
        <w:pStyle w:val="Odsekzoznamu"/>
        <w:numPr>
          <w:ilvl w:val="0"/>
          <w:numId w:val="28"/>
        </w:numPr>
        <w:ind w:left="709" w:hanging="283"/>
        <w:jc w:val="both"/>
        <w:rPr>
          <w:sz w:val="22"/>
          <w:szCs w:val="22"/>
          <w:lang w:eastAsia="ar-SA"/>
        </w:rPr>
      </w:pPr>
      <w:r w:rsidRPr="003860C6">
        <w:rPr>
          <w:sz w:val="22"/>
          <w:szCs w:val="22"/>
          <w:lang w:eastAsia="ar-SA"/>
        </w:rPr>
        <w:t>2 x sadu dokumentov potrebných ku kolaudačnému konaniu, delené po jednotlivých stavebných objektoch, prevádzkových súboroch, pripravené v zmysle STN, zákonov a vyhlášok, požiadaviek technickej inšpekcie a inšpektorátu práce, ktoré bude obsahovať ak relevantné najmä:</w:t>
      </w:r>
    </w:p>
    <w:p w:rsidR="00C31838" w:rsidRPr="003860C6" w:rsidRDefault="00C31838" w:rsidP="007C6D9C">
      <w:pPr>
        <w:pStyle w:val="Odsekzoznamu"/>
        <w:numPr>
          <w:ilvl w:val="0"/>
          <w:numId w:val="26"/>
        </w:numPr>
        <w:ind w:left="993" w:hanging="284"/>
        <w:jc w:val="both"/>
        <w:rPr>
          <w:strike/>
          <w:sz w:val="22"/>
          <w:szCs w:val="22"/>
          <w:lang w:eastAsia="ar-SA"/>
        </w:rPr>
      </w:pPr>
      <w:r w:rsidRPr="003860C6">
        <w:rPr>
          <w:sz w:val="22"/>
          <w:szCs w:val="22"/>
          <w:lang w:eastAsia="ar-SA"/>
        </w:rPr>
        <w:t xml:space="preserve">Certifikáty, vyhlásenia o zhode, zápisnice, protokoly a osvedčenia o akosti materiálov a vykonaných predpísaných skúškach </w:t>
      </w:r>
    </w:p>
    <w:p w:rsidR="00C31838" w:rsidRPr="003860C6" w:rsidRDefault="00C31838" w:rsidP="007C6D9C">
      <w:pPr>
        <w:pStyle w:val="Odsekzoznamu"/>
        <w:numPr>
          <w:ilvl w:val="0"/>
          <w:numId w:val="26"/>
        </w:numPr>
        <w:ind w:left="993" w:hanging="284"/>
        <w:jc w:val="both"/>
        <w:rPr>
          <w:sz w:val="22"/>
          <w:szCs w:val="22"/>
          <w:lang w:eastAsia="ar-SA"/>
        </w:rPr>
      </w:pPr>
      <w:r w:rsidRPr="003860C6">
        <w:rPr>
          <w:sz w:val="22"/>
          <w:szCs w:val="22"/>
          <w:lang w:eastAsia="ar-SA"/>
        </w:rPr>
        <w:t xml:space="preserve">Zoznam strojov a zariadení, ktoré sú súčasťou odovzdávanej dodávky, ich </w:t>
      </w:r>
      <w:proofErr w:type="spellStart"/>
      <w:r w:rsidRPr="003860C6">
        <w:rPr>
          <w:sz w:val="22"/>
          <w:szCs w:val="22"/>
          <w:lang w:eastAsia="ar-SA"/>
        </w:rPr>
        <w:t>pasporty</w:t>
      </w:r>
      <w:proofErr w:type="spellEnd"/>
      <w:r w:rsidRPr="003860C6">
        <w:rPr>
          <w:sz w:val="22"/>
          <w:szCs w:val="22"/>
          <w:lang w:eastAsia="ar-SA"/>
        </w:rPr>
        <w:t xml:space="preserve"> a návody na obsluhu, revízne správy a revízne knihy u vyhradených technických zariadení – úradné skúšky, zápisnice o vyskúšaní zmontovaného zariadenia s vyhodnotením kvality podľa technických noriem a PD, manuály, resp. prevádzkové predpisy na užívanie a údržbu predmetu diela a jeho časti, geodetické zameranie skutkového stavu stavby, vrátane vonkajších vedení technického vybavenia v digitálnej forme a tlačenej forme podľa podmienok dohodnutých v tejto zmluve, minimálne v štyroch vyhotoveniach doklady o nakladaní so stavebným odpadom, stavebný denník/stavebné denníky subdodávateľov.</w:t>
      </w:r>
    </w:p>
    <w:p w:rsidR="00C31838" w:rsidRPr="003860C6" w:rsidRDefault="00C31838" w:rsidP="007C6D9C">
      <w:pPr>
        <w:pStyle w:val="Odsekzoznamu"/>
        <w:numPr>
          <w:ilvl w:val="0"/>
          <w:numId w:val="26"/>
        </w:numPr>
        <w:ind w:left="993" w:hanging="284"/>
        <w:jc w:val="both"/>
        <w:rPr>
          <w:sz w:val="22"/>
          <w:szCs w:val="22"/>
          <w:lang w:eastAsia="ar-SA"/>
        </w:rPr>
      </w:pPr>
      <w:r w:rsidRPr="003860C6">
        <w:rPr>
          <w:sz w:val="22"/>
          <w:szCs w:val="22"/>
          <w:lang w:eastAsia="ar-SA"/>
        </w:rPr>
        <w:t>Záväzné stanoviská, vyjadrenia a pod. nevyhnutné ku kolaudačnému konaniu a k vydaniu kolaudačného rozhodnutia - od orgánov verejnej správy, príslušných orgánov a pod. napr. príslušného Regionálneho úradu verejného zdravotníctva, Technickej  inšpekcie, Inšpektorátu práce, príslušného Okresného riaditeľstva hasičského a záchranného zboru, Okresného úradu Šaľa – Odboru starostlivosti o životné prostredie – štátnej správy v oblasti odpadového hospodárstva a pod.</w:t>
      </w:r>
    </w:p>
    <w:p w:rsidR="00B42D87" w:rsidRPr="003860C6" w:rsidRDefault="00B42D87" w:rsidP="00C31838">
      <w:pPr>
        <w:pStyle w:val="Zkladntext"/>
        <w:spacing w:after="0"/>
        <w:contextualSpacing/>
        <w:jc w:val="center"/>
        <w:rPr>
          <w:b/>
          <w:sz w:val="22"/>
          <w:szCs w:val="22"/>
          <w:lang w:eastAsia="ar-SA"/>
        </w:rPr>
      </w:pPr>
    </w:p>
    <w:p w:rsidR="00035893" w:rsidRPr="003860C6" w:rsidRDefault="00035893" w:rsidP="00C31838">
      <w:pPr>
        <w:pStyle w:val="Zkladntext"/>
        <w:spacing w:after="0"/>
        <w:contextualSpacing/>
        <w:jc w:val="center"/>
        <w:rPr>
          <w:b/>
          <w:sz w:val="22"/>
          <w:szCs w:val="22"/>
          <w:lang w:eastAsia="ar-SA"/>
        </w:rPr>
      </w:pPr>
    </w:p>
    <w:p w:rsidR="00C31838" w:rsidRPr="003860C6" w:rsidRDefault="00C31838" w:rsidP="00C31838">
      <w:pPr>
        <w:pStyle w:val="Zkladntext"/>
        <w:spacing w:after="0"/>
        <w:contextualSpacing/>
        <w:jc w:val="center"/>
        <w:rPr>
          <w:b/>
          <w:sz w:val="22"/>
          <w:szCs w:val="22"/>
          <w:lang w:eastAsia="ar-SA"/>
        </w:rPr>
      </w:pPr>
      <w:r w:rsidRPr="003860C6">
        <w:rPr>
          <w:b/>
          <w:sz w:val="22"/>
          <w:szCs w:val="22"/>
          <w:lang w:eastAsia="ar-SA"/>
        </w:rPr>
        <w:t>čl. VI.</w:t>
      </w:r>
    </w:p>
    <w:p w:rsidR="00C31838" w:rsidRPr="003860C6" w:rsidRDefault="00C31838" w:rsidP="00C31838">
      <w:pPr>
        <w:pStyle w:val="Zkladntext"/>
        <w:spacing w:after="0"/>
        <w:contextualSpacing/>
        <w:jc w:val="center"/>
        <w:rPr>
          <w:b/>
          <w:sz w:val="22"/>
          <w:szCs w:val="22"/>
          <w:lang w:eastAsia="ar-SA"/>
        </w:rPr>
      </w:pPr>
      <w:r w:rsidRPr="003860C6">
        <w:rPr>
          <w:b/>
          <w:sz w:val="22"/>
          <w:szCs w:val="22"/>
          <w:lang w:eastAsia="ar-SA"/>
        </w:rPr>
        <w:t>Cena</w:t>
      </w:r>
    </w:p>
    <w:p w:rsidR="00D3145F" w:rsidRPr="003860C6" w:rsidRDefault="00D3145F" w:rsidP="00C31838">
      <w:pPr>
        <w:pStyle w:val="Zkladntext"/>
        <w:spacing w:after="0"/>
        <w:contextualSpacing/>
        <w:jc w:val="center"/>
        <w:rPr>
          <w:b/>
          <w:sz w:val="22"/>
          <w:szCs w:val="22"/>
          <w:lang w:eastAsia="ar-SA"/>
        </w:rPr>
      </w:pPr>
    </w:p>
    <w:p w:rsidR="00C31838" w:rsidRPr="003860C6" w:rsidRDefault="00C31838" w:rsidP="00C31838">
      <w:pPr>
        <w:pStyle w:val="Zkladntext"/>
        <w:numPr>
          <w:ilvl w:val="0"/>
          <w:numId w:val="7"/>
        </w:numPr>
        <w:spacing w:after="0"/>
        <w:ind w:left="426" w:hanging="426"/>
        <w:contextualSpacing/>
        <w:jc w:val="both"/>
        <w:rPr>
          <w:b/>
          <w:sz w:val="22"/>
          <w:szCs w:val="22"/>
          <w:lang w:eastAsia="ar-SA"/>
        </w:rPr>
      </w:pPr>
      <w:r w:rsidRPr="003860C6">
        <w:rPr>
          <w:sz w:val="22"/>
          <w:szCs w:val="22"/>
          <w:lang w:eastAsia="ar-SA"/>
        </w:rPr>
        <w:t>Celková cena bez DPH za predmet zmluvy v zmysle čl. IV.  Tejto zmluvy je výsledkom verejného obstarávania a je dohodnutá v súlade so zákonom č. 18/1996 Z. z. o cenách v znení neskorších predpisov a vykonávacej vyhlášky č. 87/1996 Z. z. v znení neskorších predpisov</w:t>
      </w:r>
      <w:r w:rsidRPr="003860C6">
        <w:rPr>
          <w:sz w:val="22"/>
          <w:szCs w:val="22"/>
          <w:lang w:eastAsia="ar-SA"/>
        </w:rPr>
        <w:br/>
        <w:t>vo výške  ........................................................ EUR</w:t>
      </w:r>
      <w:r w:rsidR="00BA4195" w:rsidRPr="003860C6">
        <w:rPr>
          <w:sz w:val="22"/>
          <w:szCs w:val="22"/>
          <w:lang w:eastAsia="ar-SA"/>
        </w:rPr>
        <w:t xml:space="preserve"> (slovom: ....................................................)</w:t>
      </w:r>
    </w:p>
    <w:p w:rsidR="00C31838" w:rsidRPr="003860C6" w:rsidRDefault="00C31838" w:rsidP="00C31838">
      <w:pPr>
        <w:pStyle w:val="Zkladntext"/>
        <w:spacing w:after="0"/>
        <w:ind w:left="426"/>
        <w:contextualSpacing/>
        <w:jc w:val="both"/>
        <w:rPr>
          <w:b/>
          <w:sz w:val="22"/>
          <w:szCs w:val="22"/>
          <w:lang w:eastAsia="ar-SA"/>
        </w:rPr>
      </w:pPr>
    </w:p>
    <w:p w:rsidR="00C31838" w:rsidRPr="003860C6" w:rsidRDefault="00C31838" w:rsidP="00C31838">
      <w:pPr>
        <w:pStyle w:val="Zkladntext"/>
        <w:numPr>
          <w:ilvl w:val="0"/>
          <w:numId w:val="7"/>
        </w:numPr>
        <w:spacing w:after="0"/>
        <w:ind w:left="426" w:hanging="426"/>
        <w:contextualSpacing/>
        <w:jc w:val="both"/>
        <w:rPr>
          <w:b/>
          <w:sz w:val="22"/>
          <w:szCs w:val="22"/>
          <w:lang w:eastAsia="ar-SA"/>
        </w:rPr>
      </w:pPr>
      <w:r w:rsidRPr="003860C6">
        <w:rPr>
          <w:sz w:val="22"/>
          <w:szCs w:val="22"/>
          <w:lang w:eastAsia="ar-SA"/>
        </w:rPr>
        <w:lastRenderedPageBreak/>
        <w:t xml:space="preserve">DPH 20 %  ......................................... EUR </w:t>
      </w:r>
      <w:r w:rsidR="00BA4195" w:rsidRPr="003860C6">
        <w:rPr>
          <w:sz w:val="22"/>
          <w:szCs w:val="22"/>
          <w:lang w:eastAsia="ar-SA"/>
        </w:rPr>
        <w:t>(slovom: ............................................................)</w:t>
      </w:r>
    </w:p>
    <w:p w:rsidR="00C31838" w:rsidRPr="003860C6" w:rsidRDefault="00C31838" w:rsidP="00C31838">
      <w:pPr>
        <w:pStyle w:val="Zkladntext"/>
        <w:spacing w:after="0"/>
        <w:contextualSpacing/>
        <w:jc w:val="both"/>
        <w:rPr>
          <w:b/>
          <w:sz w:val="22"/>
          <w:szCs w:val="22"/>
          <w:lang w:eastAsia="ar-SA"/>
        </w:rPr>
      </w:pPr>
      <w:r w:rsidRPr="003860C6">
        <w:rPr>
          <w:sz w:val="22"/>
          <w:szCs w:val="22"/>
          <w:lang w:eastAsia="ar-SA"/>
        </w:rPr>
        <w:t xml:space="preserve">                 </w:t>
      </w:r>
    </w:p>
    <w:p w:rsidR="00C31838" w:rsidRPr="003860C6" w:rsidRDefault="00C31838" w:rsidP="00C31838">
      <w:pPr>
        <w:pStyle w:val="Zkladntext"/>
        <w:numPr>
          <w:ilvl w:val="0"/>
          <w:numId w:val="7"/>
        </w:numPr>
        <w:spacing w:after="0"/>
        <w:ind w:left="426" w:hanging="426"/>
        <w:contextualSpacing/>
        <w:jc w:val="both"/>
        <w:rPr>
          <w:b/>
          <w:sz w:val="22"/>
          <w:szCs w:val="22"/>
          <w:lang w:eastAsia="ar-SA"/>
        </w:rPr>
      </w:pPr>
      <w:r w:rsidRPr="003860C6">
        <w:rPr>
          <w:sz w:val="22"/>
          <w:szCs w:val="22"/>
          <w:lang w:eastAsia="ar-SA"/>
        </w:rPr>
        <w:t>Celková cena s DPH za predmet zmluvy podľa čl. IV. je ....................................EUR (slovom: .......................................................).</w:t>
      </w:r>
    </w:p>
    <w:p w:rsidR="00C31838" w:rsidRPr="003860C6" w:rsidRDefault="00C31838" w:rsidP="00C31838">
      <w:pPr>
        <w:pStyle w:val="Zkladntext"/>
        <w:spacing w:after="0"/>
        <w:contextualSpacing/>
        <w:jc w:val="both"/>
        <w:rPr>
          <w:b/>
          <w:sz w:val="22"/>
          <w:szCs w:val="22"/>
          <w:lang w:eastAsia="ar-SA"/>
        </w:rPr>
      </w:pPr>
    </w:p>
    <w:p w:rsidR="00C31838" w:rsidRPr="003860C6" w:rsidRDefault="00C31838" w:rsidP="00C31838">
      <w:pPr>
        <w:pStyle w:val="Zkladntext"/>
        <w:numPr>
          <w:ilvl w:val="0"/>
          <w:numId w:val="7"/>
        </w:numPr>
        <w:spacing w:after="0"/>
        <w:ind w:left="426" w:hanging="426"/>
        <w:contextualSpacing/>
        <w:jc w:val="both"/>
        <w:rPr>
          <w:b/>
          <w:sz w:val="22"/>
          <w:szCs w:val="22"/>
          <w:lang w:eastAsia="ar-SA"/>
        </w:rPr>
      </w:pPr>
      <w:r w:rsidRPr="003860C6">
        <w:rPr>
          <w:sz w:val="22"/>
          <w:szCs w:val="22"/>
          <w:lang w:eastAsia="ar-SA"/>
        </w:rPr>
        <w:t xml:space="preserve">Dohodnutá zmluvná cena vrátane jednotkových cien bola určená na základe záväzného rozpočtu (Príloha č. 1) a súťažných podkladov a je záväzná. </w:t>
      </w:r>
    </w:p>
    <w:p w:rsidR="00C31838" w:rsidRPr="003860C6" w:rsidRDefault="00C31838" w:rsidP="00C31838">
      <w:pPr>
        <w:pStyle w:val="Zkladntext"/>
        <w:spacing w:after="0"/>
        <w:ind w:left="426"/>
        <w:contextualSpacing/>
        <w:jc w:val="both"/>
        <w:rPr>
          <w:sz w:val="22"/>
          <w:szCs w:val="22"/>
          <w:lang w:eastAsia="ar-SA"/>
        </w:rPr>
      </w:pPr>
      <w:r w:rsidRPr="003860C6">
        <w:rPr>
          <w:sz w:val="22"/>
          <w:szCs w:val="22"/>
          <w:lang w:eastAsia="ar-SA"/>
        </w:rPr>
        <w:t>Zhotoviteľ sa zaväzuje vykonať práce, dodávky a služby v ním ponúknutej výške ceny podľa rozpočtu a bez ohľadu na vlastné vynaložené náklady. Zhotoviteľ prehlasuje, že ním ponúknutá cena bola tvorená tak, že zohľadnila všetky pravidlá pre tvorbu ceny podľa rozpočtu. Zmluvné strany považujú rozpočet uvedený v podanej ponuke zhotoviteľa v rámci verejného obstarávania za úplný a záväzný. V prípade sporu sa má za to, že zhotoviteľ získal všetky informácie a v ponúknutej pevnej cene ich zohľadnil. Zhotoviteľ sa nemôže dovolávať zvýšenia ceny z akéhokoľvek dôvodu najmä však z dôvodu, že mu neboli známe alebo poskytnuté všetky potrebné informácie. Zhotoviteľ súhlasí s prevzatím úplnej zodpovednosti za riadne a včasné dokončenie diela v dohodnutej cene.</w:t>
      </w:r>
    </w:p>
    <w:p w:rsidR="00C31838" w:rsidRPr="003860C6" w:rsidRDefault="00C31838" w:rsidP="00C31838">
      <w:pPr>
        <w:pStyle w:val="Zkladntext"/>
        <w:spacing w:after="0"/>
        <w:ind w:left="426"/>
        <w:contextualSpacing/>
        <w:jc w:val="both"/>
        <w:rPr>
          <w:sz w:val="22"/>
          <w:szCs w:val="22"/>
          <w:lang w:eastAsia="ar-SA"/>
        </w:rPr>
      </w:pPr>
      <w:r w:rsidRPr="003860C6">
        <w:rPr>
          <w:sz w:val="22"/>
          <w:szCs w:val="22"/>
          <w:lang w:eastAsia="ar-SA"/>
        </w:rPr>
        <w:t xml:space="preserve">Dohodnutá cena diela obsahuje zisk a všetky náklady zhotoviteľa nevyhnutné k riadnemu a včasnému vykonaniu diela. Cena diela obsahuje okrem nákladov na vlastné vykonanie  diela tiež všetky súvisiace náklady najmä aj na: </w:t>
      </w:r>
    </w:p>
    <w:p w:rsidR="00C31838" w:rsidRPr="003860C6" w:rsidRDefault="00C31838" w:rsidP="007C6D9C">
      <w:pPr>
        <w:pStyle w:val="Odsekzoznamu"/>
        <w:numPr>
          <w:ilvl w:val="0"/>
          <w:numId w:val="33"/>
        </w:numPr>
        <w:autoSpaceDE w:val="0"/>
        <w:autoSpaceDN w:val="0"/>
        <w:adjustRightInd w:val="0"/>
        <w:ind w:left="709" w:hanging="283"/>
        <w:contextualSpacing w:val="0"/>
        <w:jc w:val="both"/>
        <w:rPr>
          <w:sz w:val="22"/>
          <w:szCs w:val="22"/>
          <w:lang w:eastAsia="ar-SA"/>
        </w:rPr>
      </w:pPr>
      <w:r w:rsidRPr="003860C6">
        <w:rPr>
          <w:sz w:val="22"/>
          <w:szCs w:val="22"/>
          <w:lang w:eastAsia="ar-SA"/>
        </w:rPr>
        <w:t>udržovanie a odstránenie zariadení zhotoviteľa z miesta realizácie,</w:t>
      </w:r>
    </w:p>
    <w:p w:rsidR="00C31838" w:rsidRPr="003860C6" w:rsidRDefault="00C31838" w:rsidP="007C6D9C">
      <w:pPr>
        <w:pStyle w:val="Odsekzoznamu"/>
        <w:numPr>
          <w:ilvl w:val="0"/>
          <w:numId w:val="33"/>
        </w:numPr>
        <w:autoSpaceDE w:val="0"/>
        <w:autoSpaceDN w:val="0"/>
        <w:adjustRightInd w:val="0"/>
        <w:ind w:left="709" w:hanging="283"/>
        <w:contextualSpacing w:val="0"/>
        <w:jc w:val="both"/>
        <w:rPr>
          <w:sz w:val="22"/>
          <w:szCs w:val="22"/>
          <w:lang w:eastAsia="ar-SA"/>
        </w:rPr>
      </w:pPr>
      <w:r w:rsidRPr="003860C6">
        <w:rPr>
          <w:sz w:val="22"/>
          <w:szCs w:val="22"/>
          <w:lang w:eastAsia="ar-SA"/>
        </w:rPr>
        <w:t xml:space="preserve">zabezpečenie bezpečnosti a hygieny práce, </w:t>
      </w:r>
    </w:p>
    <w:p w:rsidR="00C31838" w:rsidRPr="003860C6" w:rsidRDefault="00C31838" w:rsidP="007C6D9C">
      <w:pPr>
        <w:pStyle w:val="Odsekzoznamu"/>
        <w:numPr>
          <w:ilvl w:val="0"/>
          <w:numId w:val="33"/>
        </w:numPr>
        <w:autoSpaceDE w:val="0"/>
        <w:autoSpaceDN w:val="0"/>
        <w:adjustRightInd w:val="0"/>
        <w:ind w:left="709" w:hanging="283"/>
        <w:contextualSpacing w:val="0"/>
        <w:jc w:val="both"/>
        <w:rPr>
          <w:sz w:val="22"/>
          <w:szCs w:val="22"/>
          <w:lang w:eastAsia="ar-SA"/>
        </w:rPr>
      </w:pPr>
      <w:r w:rsidRPr="003860C6">
        <w:rPr>
          <w:sz w:val="22"/>
          <w:szCs w:val="22"/>
          <w:lang w:eastAsia="ar-SA"/>
        </w:rPr>
        <w:t xml:space="preserve">opatrenia k ochrane životného prostredia, </w:t>
      </w:r>
    </w:p>
    <w:p w:rsidR="00C31838" w:rsidRPr="003860C6" w:rsidRDefault="00C31838" w:rsidP="007C6D9C">
      <w:pPr>
        <w:pStyle w:val="Odsekzoznamu"/>
        <w:numPr>
          <w:ilvl w:val="0"/>
          <w:numId w:val="33"/>
        </w:numPr>
        <w:autoSpaceDE w:val="0"/>
        <w:autoSpaceDN w:val="0"/>
        <w:adjustRightInd w:val="0"/>
        <w:ind w:left="709" w:hanging="283"/>
        <w:contextualSpacing w:val="0"/>
        <w:jc w:val="both"/>
        <w:rPr>
          <w:sz w:val="22"/>
          <w:szCs w:val="22"/>
          <w:lang w:eastAsia="ar-SA"/>
        </w:rPr>
      </w:pPr>
      <w:r w:rsidRPr="003860C6">
        <w:rPr>
          <w:sz w:val="22"/>
          <w:szCs w:val="22"/>
          <w:lang w:eastAsia="ar-SA"/>
        </w:rPr>
        <w:t xml:space="preserve">poistenie diela, osôb a zhotoviteľa, </w:t>
      </w:r>
    </w:p>
    <w:p w:rsidR="00C31838" w:rsidRPr="003860C6" w:rsidRDefault="00C31838" w:rsidP="007C6D9C">
      <w:pPr>
        <w:pStyle w:val="Odsekzoznamu"/>
        <w:numPr>
          <w:ilvl w:val="0"/>
          <w:numId w:val="33"/>
        </w:numPr>
        <w:autoSpaceDE w:val="0"/>
        <w:autoSpaceDN w:val="0"/>
        <w:adjustRightInd w:val="0"/>
        <w:ind w:left="709" w:hanging="283"/>
        <w:contextualSpacing w:val="0"/>
        <w:jc w:val="both"/>
        <w:rPr>
          <w:sz w:val="22"/>
          <w:szCs w:val="22"/>
          <w:lang w:eastAsia="ar-SA"/>
        </w:rPr>
      </w:pPr>
      <w:r w:rsidRPr="003860C6">
        <w:rPr>
          <w:sz w:val="22"/>
          <w:szCs w:val="22"/>
          <w:lang w:eastAsia="ar-SA"/>
        </w:rPr>
        <w:t>náklady na projektovú dokumentáciu skutočného vyhotovenia diela,</w:t>
      </w:r>
    </w:p>
    <w:p w:rsidR="00C31838" w:rsidRPr="003860C6" w:rsidRDefault="00C31838" w:rsidP="007C6D9C">
      <w:pPr>
        <w:pStyle w:val="Odsekzoznamu"/>
        <w:numPr>
          <w:ilvl w:val="0"/>
          <w:numId w:val="33"/>
        </w:numPr>
        <w:autoSpaceDE w:val="0"/>
        <w:autoSpaceDN w:val="0"/>
        <w:adjustRightInd w:val="0"/>
        <w:ind w:left="709" w:hanging="283"/>
        <w:contextualSpacing w:val="0"/>
        <w:jc w:val="both"/>
        <w:rPr>
          <w:sz w:val="22"/>
          <w:szCs w:val="22"/>
          <w:lang w:eastAsia="ar-SA"/>
        </w:rPr>
      </w:pPr>
      <w:r w:rsidRPr="003860C6">
        <w:rPr>
          <w:sz w:val="22"/>
          <w:szCs w:val="22"/>
          <w:lang w:eastAsia="ar-SA"/>
        </w:rPr>
        <w:t xml:space="preserve">bankové záruky alebo iné zábezpeky, </w:t>
      </w:r>
    </w:p>
    <w:p w:rsidR="00C31838" w:rsidRPr="003860C6" w:rsidRDefault="00C31838" w:rsidP="007C6D9C">
      <w:pPr>
        <w:pStyle w:val="Odsekzoznamu"/>
        <w:numPr>
          <w:ilvl w:val="0"/>
          <w:numId w:val="33"/>
        </w:numPr>
        <w:autoSpaceDE w:val="0"/>
        <w:autoSpaceDN w:val="0"/>
        <w:adjustRightInd w:val="0"/>
        <w:ind w:left="709" w:hanging="283"/>
        <w:contextualSpacing w:val="0"/>
        <w:jc w:val="both"/>
        <w:rPr>
          <w:sz w:val="22"/>
          <w:szCs w:val="22"/>
          <w:lang w:eastAsia="ar-SA"/>
        </w:rPr>
      </w:pPr>
      <w:r w:rsidRPr="003860C6">
        <w:rPr>
          <w:sz w:val="22"/>
          <w:szCs w:val="22"/>
          <w:lang w:eastAsia="ar-SA"/>
        </w:rPr>
        <w:t xml:space="preserve">organizačnú a koordinačnú činnosť, </w:t>
      </w:r>
    </w:p>
    <w:p w:rsidR="00C31838" w:rsidRPr="003860C6" w:rsidRDefault="00C31838" w:rsidP="007C6D9C">
      <w:pPr>
        <w:pStyle w:val="Odsekzoznamu"/>
        <w:numPr>
          <w:ilvl w:val="0"/>
          <w:numId w:val="33"/>
        </w:numPr>
        <w:autoSpaceDE w:val="0"/>
        <w:autoSpaceDN w:val="0"/>
        <w:adjustRightInd w:val="0"/>
        <w:ind w:left="709" w:hanging="283"/>
        <w:contextualSpacing w:val="0"/>
        <w:jc w:val="both"/>
        <w:rPr>
          <w:sz w:val="22"/>
          <w:szCs w:val="22"/>
          <w:lang w:eastAsia="ar-SA"/>
        </w:rPr>
      </w:pPr>
      <w:r w:rsidRPr="003860C6">
        <w:rPr>
          <w:sz w:val="22"/>
          <w:szCs w:val="22"/>
          <w:lang w:eastAsia="ar-SA"/>
        </w:rPr>
        <w:t xml:space="preserve">poplatky spojené so záberom verejného priestranstva, </w:t>
      </w:r>
    </w:p>
    <w:p w:rsidR="00C31838" w:rsidRPr="003860C6" w:rsidRDefault="00C31838" w:rsidP="007C6D9C">
      <w:pPr>
        <w:pStyle w:val="Odsekzoznamu"/>
        <w:numPr>
          <w:ilvl w:val="0"/>
          <w:numId w:val="33"/>
        </w:numPr>
        <w:autoSpaceDE w:val="0"/>
        <w:autoSpaceDN w:val="0"/>
        <w:adjustRightInd w:val="0"/>
        <w:ind w:left="709" w:hanging="283"/>
        <w:contextualSpacing w:val="0"/>
        <w:jc w:val="both"/>
        <w:rPr>
          <w:sz w:val="22"/>
          <w:szCs w:val="22"/>
          <w:lang w:eastAsia="ar-SA"/>
        </w:rPr>
      </w:pPr>
      <w:r w:rsidRPr="003860C6">
        <w:rPr>
          <w:sz w:val="22"/>
          <w:szCs w:val="22"/>
          <w:lang w:eastAsia="ar-SA"/>
        </w:rPr>
        <w:t xml:space="preserve">zabezpečenie nevyhnutných dopravných opatrení, ak budú potrebné. </w:t>
      </w:r>
    </w:p>
    <w:p w:rsidR="00C31838" w:rsidRPr="003860C6" w:rsidRDefault="00C31838" w:rsidP="00C31838">
      <w:pPr>
        <w:pStyle w:val="Zkladntext"/>
        <w:spacing w:after="0"/>
        <w:contextualSpacing/>
        <w:jc w:val="both"/>
        <w:rPr>
          <w:b/>
          <w:sz w:val="22"/>
          <w:szCs w:val="22"/>
          <w:lang w:eastAsia="ar-SA"/>
        </w:rPr>
      </w:pPr>
    </w:p>
    <w:p w:rsidR="00626A5A" w:rsidRPr="003860C6" w:rsidRDefault="00C31838" w:rsidP="00626A5A">
      <w:pPr>
        <w:pStyle w:val="Zkladntext"/>
        <w:numPr>
          <w:ilvl w:val="0"/>
          <w:numId w:val="7"/>
        </w:numPr>
        <w:spacing w:after="0"/>
        <w:ind w:left="426" w:hanging="426"/>
        <w:contextualSpacing/>
        <w:jc w:val="both"/>
        <w:rPr>
          <w:b/>
          <w:sz w:val="22"/>
          <w:szCs w:val="22"/>
          <w:lang w:eastAsia="ar-SA"/>
        </w:rPr>
      </w:pPr>
      <w:r w:rsidRPr="003860C6">
        <w:rPr>
          <w:sz w:val="22"/>
          <w:szCs w:val="22"/>
          <w:lang w:eastAsia="ar-SA"/>
        </w:rPr>
        <w:t>Zhotoviteľ prehlasuje, že v cene sú zahrnuté všetky náklady spojené s realizáciou potrebných stavebných prác a dodávok a poskytnutých služieb vyžadovaných na riadne splnenie predmetu plnenia.</w:t>
      </w:r>
      <w:r w:rsidRPr="003860C6">
        <w:rPr>
          <w:sz w:val="22"/>
          <w:szCs w:val="22"/>
        </w:rPr>
        <w:t xml:space="preserve">  </w:t>
      </w:r>
    </w:p>
    <w:p w:rsidR="00626A5A" w:rsidRPr="003860C6" w:rsidRDefault="00626A5A" w:rsidP="00626A5A">
      <w:pPr>
        <w:pStyle w:val="Zkladntext"/>
        <w:spacing w:after="0"/>
        <w:ind w:left="426"/>
        <w:contextualSpacing/>
        <w:jc w:val="both"/>
        <w:rPr>
          <w:b/>
          <w:sz w:val="22"/>
          <w:szCs w:val="22"/>
          <w:lang w:eastAsia="ar-SA"/>
        </w:rPr>
      </w:pPr>
    </w:p>
    <w:p w:rsidR="00C31838" w:rsidRPr="003860C6" w:rsidRDefault="00C31838" w:rsidP="00626A5A">
      <w:pPr>
        <w:pStyle w:val="Zkladntext"/>
        <w:numPr>
          <w:ilvl w:val="0"/>
          <w:numId w:val="7"/>
        </w:numPr>
        <w:spacing w:after="0"/>
        <w:ind w:left="426" w:hanging="426"/>
        <w:contextualSpacing/>
        <w:jc w:val="both"/>
        <w:rPr>
          <w:b/>
          <w:sz w:val="22"/>
          <w:szCs w:val="22"/>
          <w:lang w:eastAsia="ar-SA"/>
        </w:rPr>
      </w:pPr>
      <w:r w:rsidRPr="003860C6">
        <w:rPr>
          <w:sz w:val="22"/>
          <w:szCs w:val="22"/>
          <w:lang w:eastAsia="ar-SA"/>
        </w:rPr>
        <w:t>Celková cena sa považuje za konečnú a nemennú. Zmluvná cena sa dohodou zmluvných strán môže zmeniť v prípade, ak dôjde v priebehu vykonania diela k zmenám sadzieb DPH.</w:t>
      </w:r>
    </w:p>
    <w:p w:rsidR="00C31838" w:rsidRPr="003860C6" w:rsidRDefault="00C31838" w:rsidP="00C31838">
      <w:pPr>
        <w:pStyle w:val="Zkladntext"/>
        <w:spacing w:after="0"/>
        <w:ind w:left="426"/>
        <w:contextualSpacing/>
        <w:rPr>
          <w:b/>
          <w:sz w:val="22"/>
          <w:szCs w:val="22"/>
          <w:lang w:eastAsia="ar-SA"/>
        </w:rPr>
      </w:pPr>
    </w:p>
    <w:p w:rsidR="00C31838" w:rsidRPr="003860C6" w:rsidRDefault="00C31838" w:rsidP="00C31838">
      <w:pPr>
        <w:pStyle w:val="Zkladntext"/>
        <w:numPr>
          <w:ilvl w:val="0"/>
          <w:numId w:val="7"/>
        </w:numPr>
        <w:spacing w:after="0"/>
        <w:ind w:left="426" w:hanging="426"/>
        <w:contextualSpacing/>
        <w:jc w:val="both"/>
        <w:rPr>
          <w:b/>
          <w:sz w:val="22"/>
          <w:szCs w:val="22"/>
          <w:lang w:eastAsia="ar-SA"/>
        </w:rPr>
      </w:pPr>
      <w:r w:rsidRPr="003860C6">
        <w:rPr>
          <w:sz w:val="22"/>
          <w:szCs w:val="22"/>
          <w:lang w:eastAsia="ar-SA"/>
        </w:rPr>
        <w:t>Naviac práce, okrem tých, ktoré nevyvolajú zvýšenie celkovej ceny, nie sú prípustné a v prípade ich zrealizovania nebudú uhradené.</w:t>
      </w:r>
    </w:p>
    <w:p w:rsidR="00C31838" w:rsidRPr="003860C6" w:rsidRDefault="00C31838" w:rsidP="00C31838">
      <w:pPr>
        <w:pStyle w:val="Zkladntext"/>
        <w:spacing w:after="0"/>
        <w:ind w:left="426"/>
        <w:contextualSpacing/>
        <w:rPr>
          <w:b/>
          <w:sz w:val="22"/>
          <w:szCs w:val="22"/>
          <w:lang w:eastAsia="ar-SA"/>
        </w:rPr>
      </w:pPr>
    </w:p>
    <w:p w:rsidR="00C31838" w:rsidRPr="003860C6" w:rsidRDefault="00C31838" w:rsidP="00C31838">
      <w:pPr>
        <w:pStyle w:val="Zkladntext"/>
        <w:numPr>
          <w:ilvl w:val="0"/>
          <w:numId w:val="7"/>
        </w:numPr>
        <w:spacing w:after="0"/>
        <w:ind w:left="426" w:hanging="426"/>
        <w:contextualSpacing/>
        <w:jc w:val="both"/>
        <w:rPr>
          <w:b/>
          <w:sz w:val="22"/>
          <w:szCs w:val="22"/>
          <w:lang w:eastAsia="ar-SA"/>
        </w:rPr>
      </w:pPr>
      <w:r w:rsidRPr="003860C6">
        <w:rPr>
          <w:sz w:val="22"/>
          <w:szCs w:val="22"/>
          <w:lang w:eastAsia="ar-SA"/>
        </w:rPr>
        <w:t>Napriek uvedenému v odseku 6.6  a 6.7, ak budú naviac práce opodstatnené a ktoré by vyvolali zvýšenie ceny, je zhotoviteľ oprávnený ich realizovať až na základe podpísaného dodatku k tejto zmluve, ktorý si objednávateľ vyhradzuje právo predložiť na rokovanie  mestského zastupiteľstva.</w:t>
      </w:r>
    </w:p>
    <w:p w:rsidR="00C31838" w:rsidRPr="003860C6" w:rsidRDefault="00C31838" w:rsidP="00C31838">
      <w:pPr>
        <w:pStyle w:val="Odsekzoznamu"/>
        <w:rPr>
          <w:b/>
          <w:lang w:eastAsia="ar-SA"/>
        </w:rPr>
      </w:pPr>
    </w:p>
    <w:p w:rsidR="00C31838" w:rsidRPr="003860C6" w:rsidRDefault="00C31838" w:rsidP="00C31838">
      <w:pPr>
        <w:pStyle w:val="Zkladntext"/>
        <w:numPr>
          <w:ilvl w:val="0"/>
          <w:numId w:val="7"/>
        </w:numPr>
        <w:spacing w:after="0"/>
        <w:ind w:left="426" w:hanging="426"/>
        <w:contextualSpacing/>
        <w:jc w:val="both"/>
        <w:rPr>
          <w:b/>
          <w:sz w:val="22"/>
          <w:szCs w:val="22"/>
          <w:lang w:eastAsia="ar-SA"/>
        </w:rPr>
      </w:pPr>
      <w:r w:rsidRPr="003860C6">
        <w:rPr>
          <w:sz w:val="22"/>
          <w:szCs w:val="22"/>
          <w:lang w:eastAsia="ar-SA"/>
        </w:rPr>
        <w:t>Zhotoviteľ prehlasuje, že sa oboznámil s predmetom plnenia, považuje ho za správny a úplný na riadne zhotovenie diela.</w:t>
      </w:r>
    </w:p>
    <w:p w:rsidR="00D3145F" w:rsidRPr="003860C6" w:rsidRDefault="00D3145F" w:rsidP="00D3145F">
      <w:pPr>
        <w:pStyle w:val="Zkladntext"/>
        <w:spacing w:after="0"/>
        <w:contextualSpacing/>
        <w:jc w:val="both"/>
        <w:rPr>
          <w:b/>
          <w:sz w:val="22"/>
          <w:szCs w:val="22"/>
          <w:lang w:eastAsia="ar-SA"/>
        </w:rPr>
      </w:pPr>
    </w:p>
    <w:p w:rsidR="00035893" w:rsidRPr="003860C6" w:rsidRDefault="00035893" w:rsidP="00D3145F">
      <w:pPr>
        <w:pStyle w:val="Zkladntext"/>
        <w:spacing w:after="0"/>
        <w:contextualSpacing/>
        <w:jc w:val="both"/>
        <w:rPr>
          <w:b/>
          <w:sz w:val="22"/>
          <w:szCs w:val="22"/>
          <w:lang w:eastAsia="ar-SA"/>
        </w:rPr>
      </w:pPr>
    </w:p>
    <w:p w:rsidR="00C31838" w:rsidRPr="003860C6" w:rsidRDefault="00C31838" w:rsidP="00C31838">
      <w:pPr>
        <w:pStyle w:val="Zkladntext"/>
        <w:spacing w:after="0"/>
        <w:contextualSpacing/>
        <w:jc w:val="center"/>
        <w:rPr>
          <w:b/>
          <w:sz w:val="22"/>
          <w:szCs w:val="22"/>
          <w:lang w:eastAsia="ar-SA"/>
        </w:rPr>
      </w:pPr>
      <w:r w:rsidRPr="003860C6">
        <w:rPr>
          <w:b/>
          <w:sz w:val="22"/>
          <w:szCs w:val="22"/>
          <w:lang w:eastAsia="ar-SA"/>
        </w:rPr>
        <w:t xml:space="preserve">čl. VII. </w:t>
      </w:r>
    </w:p>
    <w:p w:rsidR="00B42D87" w:rsidRPr="003860C6" w:rsidRDefault="00C31838" w:rsidP="00C31838">
      <w:pPr>
        <w:pStyle w:val="Zkladntext"/>
        <w:spacing w:after="0"/>
        <w:contextualSpacing/>
        <w:jc w:val="center"/>
        <w:rPr>
          <w:b/>
          <w:sz w:val="22"/>
          <w:szCs w:val="22"/>
          <w:lang w:eastAsia="ar-SA"/>
        </w:rPr>
      </w:pPr>
      <w:r w:rsidRPr="003860C6">
        <w:rPr>
          <w:b/>
          <w:sz w:val="22"/>
          <w:szCs w:val="22"/>
          <w:lang w:eastAsia="ar-SA"/>
        </w:rPr>
        <w:t>Platobné podmienky</w:t>
      </w:r>
    </w:p>
    <w:p w:rsidR="00D3145F" w:rsidRPr="003860C6" w:rsidRDefault="00D3145F" w:rsidP="00C31838">
      <w:pPr>
        <w:pStyle w:val="Zkladntext"/>
        <w:spacing w:after="0"/>
        <w:contextualSpacing/>
        <w:jc w:val="center"/>
        <w:rPr>
          <w:b/>
          <w:sz w:val="22"/>
          <w:szCs w:val="22"/>
          <w:lang w:eastAsia="ar-SA"/>
        </w:rPr>
      </w:pPr>
    </w:p>
    <w:p w:rsidR="00C31838" w:rsidRPr="003860C6" w:rsidRDefault="00626A5A" w:rsidP="00C31838">
      <w:pPr>
        <w:pStyle w:val="Odsekzoznamu"/>
        <w:ind w:left="426" w:hanging="426"/>
        <w:jc w:val="both"/>
        <w:rPr>
          <w:sz w:val="22"/>
          <w:szCs w:val="22"/>
          <w:lang w:eastAsia="ar-SA"/>
        </w:rPr>
      </w:pPr>
      <w:r w:rsidRPr="003860C6">
        <w:rPr>
          <w:sz w:val="22"/>
          <w:szCs w:val="22"/>
          <w:lang w:eastAsia="ar-SA"/>
        </w:rPr>
        <w:t xml:space="preserve">7.1 </w:t>
      </w:r>
      <w:r w:rsidR="00C31838" w:rsidRPr="003860C6">
        <w:rPr>
          <w:sz w:val="22"/>
          <w:szCs w:val="22"/>
          <w:lang w:eastAsia="ar-SA"/>
        </w:rPr>
        <w:t xml:space="preserve">Predmet zákazky bude </w:t>
      </w:r>
      <w:r w:rsidRPr="003860C6">
        <w:rPr>
          <w:sz w:val="22"/>
          <w:szCs w:val="22"/>
          <w:lang w:eastAsia="ar-SA"/>
        </w:rPr>
        <w:t xml:space="preserve">spolufinancovaný a realizovaný </w:t>
      </w:r>
      <w:r w:rsidRPr="003860C6">
        <w:rPr>
          <w:bCs/>
          <w:sz w:val="22"/>
          <w:szCs w:val="22"/>
        </w:rPr>
        <w:t xml:space="preserve">v súlade s podmienkami  Projektovej zmluvy č. 75/2021/7.7 na realizáciu projektu č. ACC02P06 v rámci programu „Zmierňovanie a prispôsobovanie sa zmene klímy“ (SK-Klíma) </w:t>
      </w:r>
      <w:r w:rsidR="00033BD9" w:rsidRPr="003860C6">
        <w:rPr>
          <w:bCs/>
          <w:sz w:val="22"/>
          <w:szCs w:val="22"/>
        </w:rPr>
        <w:t xml:space="preserve">z Nórskych grantov, </w:t>
      </w:r>
      <w:r w:rsidRPr="003860C6">
        <w:rPr>
          <w:bCs/>
          <w:sz w:val="22"/>
          <w:szCs w:val="22"/>
        </w:rPr>
        <w:t>štátneho rozpočtu Slovenskej republiky aj z vlast</w:t>
      </w:r>
      <w:r w:rsidR="00C31838" w:rsidRPr="003860C6">
        <w:rPr>
          <w:sz w:val="22"/>
          <w:szCs w:val="22"/>
          <w:lang w:eastAsia="ar-SA"/>
        </w:rPr>
        <w:t>ných prostriedkov objednávateľa</w:t>
      </w:r>
      <w:r w:rsidRPr="003860C6">
        <w:rPr>
          <w:sz w:val="22"/>
          <w:szCs w:val="22"/>
          <w:lang w:eastAsia="ar-SA"/>
        </w:rPr>
        <w:t xml:space="preserve">. </w:t>
      </w:r>
      <w:r w:rsidR="00C31838" w:rsidRPr="003860C6">
        <w:rPr>
          <w:sz w:val="22"/>
          <w:szCs w:val="22"/>
          <w:lang w:eastAsia="ar-SA"/>
        </w:rPr>
        <w:t xml:space="preserve"> </w:t>
      </w:r>
    </w:p>
    <w:p w:rsidR="00C31838" w:rsidRPr="003860C6" w:rsidRDefault="00C31838" w:rsidP="00C31838">
      <w:pPr>
        <w:pStyle w:val="Zkladntext"/>
        <w:spacing w:after="0"/>
        <w:contextualSpacing/>
        <w:rPr>
          <w:b/>
          <w:sz w:val="22"/>
          <w:szCs w:val="22"/>
          <w:lang w:eastAsia="ar-SA"/>
        </w:rPr>
      </w:pPr>
      <w:bookmarkStart w:id="2" w:name="_Hlk15394969"/>
      <w:r w:rsidRPr="003860C6">
        <w:rPr>
          <w:sz w:val="22"/>
          <w:szCs w:val="22"/>
          <w:lang w:eastAsia="ar-SA"/>
        </w:rPr>
        <w:t xml:space="preserve"> </w:t>
      </w:r>
    </w:p>
    <w:p w:rsidR="00672D73" w:rsidRPr="003860C6" w:rsidRDefault="00C31838" w:rsidP="00672D73">
      <w:pPr>
        <w:pStyle w:val="Zkladntext"/>
        <w:numPr>
          <w:ilvl w:val="1"/>
          <w:numId w:val="8"/>
        </w:numPr>
        <w:spacing w:after="0"/>
        <w:contextualSpacing/>
        <w:jc w:val="both"/>
        <w:rPr>
          <w:b/>
          <w:sz w:val="22"/>
          <w:szCs w:val="22"/>
          <w:lang w:eastAsia="ar-SA"/>
        </w:rPr>
      </w:pPr>
      <w:r w:rsidRPr="003860C6">
        <w:rPr>
          <w:sz w:val="22"/>
          <w:szCs w:val="22"/>
          <w:lang w:eastAsia="ar-SA"/>
        </w:rPr>
        <w:lastRenderedPageBreak/>
        <w:t xml:space="preserve">Objednávateľ neposkytne zálohu na stavebné práce a dodávky. Zhotoviteľ bude fakturovať vykonané stavebné práce a dodávky </w:t>
      </w:r>
      <w:r w:rsidR="0011698E" w:rsidRPr="003860C6">
        <w:rPr>
          <w:sz w:val="22"/>
          <w:szCs w:val="22"/>
          <w:lang w:eastAsia="ar-SA"/>
        </w:rPr>
        <w:t xml:space="preserve">jednou faktúrou. Zhotoviteľ vystaví faktúru na </w:t>
      </w:r>
      <w:r w:rsidRPr="003860C6">
        <w:rPr>
          <w:sz w:val="22"/>
          <w:szCs w:val="22"/>
          <w:lang w:eastAsia="ar-SA"/>
        </w:rPr>
        <w:t xml:space="preserve"> základe súpisov vykonan</w:t>
      </w:r>
      <w:r w:rsidR="00826C21">
        <w:rPr>
          <w:sz w:val="22"/>
          <w:szCs w:val="22"/>
          <w:lang w:eastAsia="ar-SA"/>
        </w:rPr>
        <w:t>ých prác a dodávok potvrdených stavebným</w:t>
      </w:r>
      <w:r w:rsidRPr="003860C6">
        <w:rPr>
          <w:sz w:val="22"/>
          <w:szCs w:val="22"/>
          <w:lang w:eastAsia="ar-SA"/>
        </w:rPr>
        <w:t xml:space="preserve"> dozorom objednávateľa po realizácii celého predmetu zákazky teda za dodané stavebné práce a dodávky po celkovom ukončení stavebných prác bez vád a nedorobkov potvrdených obidvoma zmluvnými stranami  v „Zápise o prevzatí a odovzdaní stavby, resp. diela“.</w:t>
      </w:r>
    </w:p>
    <w:p w:rsidR="00672D73" w:rsidRPr="003860C6" w:rsidRDefault="00672D73" w:rsidP="00672D73">
      <w:pPr>
        <w:pStyle w:val="Zkladntext"/>
        <w:spacing w:after="0"/>
        <w:ind w:left="360"/>
        <w:contextualSpacing/>
        <w:jc w:val="both"/>
        <w:rPr>
          <w:b/>
          <w:sz w:val="22"/>
          <w:szCs w:val="22"/>
          <w:lang w:eastAsia="ar-SA"/>
        </w:rPr>
      </w:pPr>
    </w:p>
    <w:p w:rsidR="00672D73" w:rsidRPr="003860C6" w:rsidRDefault="00672D73" w:rsidP="00672D73">
      <w:pPr>
        <w:pStyle w:val="Zkladntext"/>
        <w:numPr>
          <w:ilvl w:val="1"/>
          <w:numId w:val="8"/>
        </w:numPr>
        <w:spacing w:after="0"/>
        <w:contextualSpacing/>
        <w:jc w:val="both"/>
        <w:rPr>
          <w:b/>
          <w:sz w:val="22"/>
          <w:szCs w:val="22"/>
          <w:lang w:eastAsia="ar-SA"/>
        </w:rPr>
      </w:pPr>
      <w:r w:rsidRPr="003860C6">
        <w:rPr>
          <w:sz w:val="22"/>
          <w:szCs w:val="22"/>
          <w:lang w:eastAsia="ar-SA"/>
        </w:rPr>
        <w:t xml:space="preserve">Lehota splatnosti faktúry je 60 dní </w:t>
      </w:r>
      <w:r w:rsidR="00C31838" w:rsidRPr="003860C6">
        <w:rPr>
          <w:sz w:val="22"/>
          <w:szCs w:val="22"/>
          <w:lang w:eastAsia="ar-SA"/>
        </w:rPr>
        <w:t xml:space="preserve">od jej doručenia </w:t>
      </w:r>
      <w:r w:rsidRPr="003860C6">
        <w:rPr>
          <w:sz w:val="22"/>
          <w:szCs w:val="22"/>
          <w:lang w:eastAsia="ar-SA"/>
        </w:rPr>
        <w:t xml:space="preserve">objednávateľovi. </w:t>
      </w:r>
      <w:r w:rsidR="00C31838" w:rsidRPr="003860C6">
        <w:rPr>
          <w:sz w:val="22"/>
          <w:szCs w:val="22"/>
          <w:lang w:eastAsia="ar-SA"/>
        </w:rPr>
        <w:t>Zmluvné strany vyhlasujú, že uvedená lehota nie je v hrubom nepomere k právam a povinnostiam vyplývajúci</w:t>
      </w:r>
      <w:r w:rsidRPr="003860C6">
        <w:rPr>
          <w:sz w:val="22"/>
          <w:szCs w:val="22"/>
          <w:lang w:eastAsia="ar-SA"/>
        </w:rPr>
        <w:t>ch</w:t>
      </w:r>
      <w:r w:rsidR="00C31838" w:rsidRPr="003860C6">
        <w:rPr>
          <w:sz w:val="22"/>
          <w:szCs w:val="22"/>
          <w:lang w:eastAsia="ar-SA"/>
        </w:rPr>
        <w:t xml:space="preserve"> zo záväzkového vzťahu, nakoľko je predmet realizá</w:t>
      </w:r>
      <w:r w:rsidR="00CB0FC6" w:rsidRPr="003860C6">
        <w:rPr>
          <w:sz w:val="22"/>
          <w:szCs w:val="22"/>
          <w:lang w:eastAsia="ar-SA"/>
        </w:rPr>
        <w:t>cie spolufinancovaný  z </w:t>
      </w:r>
      <w:r w:rsidRPr="003860C6">
        <w:rPr>
          <w:bCs/>
          <w:sz w:val="22"/>
          <w:szCs w:val="22"/>
        </w:rPr>
        <w:t>Nórsk</w:t>
      </w:r>
      <w:r w:rsidR="00CB0FC6" w:rsidRPr="003860C6">
        <w:rPr>
          <w:bCs/>
          <w:sz w:val="22"/>
          <w:szCs w:val="22"/>
        </w:rPr>
        <w:t xml:space="preserve">ych grantov, </w:t>
      </w:r>
      <w:r w:rsidRPr="003860C6">
        <w:rPr>
          <w:bCs/>
          <w:sz w:val="22"/>
          <w:szCs w:val="22"/>
        </w:rPr>
        <w:t>štátneho rozpočtu Slovenskej republiky, aj z vlast</w:t>
      </w:r>
      <w:r w:rsidRPr="003860C6">
        <w:rPr>
          <w:sz w:val="22"/>
          <w:szCs w:val="22"/>
          <w:lang w:eastAsia="ar-SA"/>
        </w:rPr>
        <w:t xml:space="preserve">ných prostriedkov objednávateľa.  </w:t>
      </w:r>
    </w:p>
    <w:p w:rsidR="00672D73" w:rsidRPr="003860C6" w:rsidRDefault="00672D73" w:rsidP="00672D73">
      <w:pPr>
        <w:pStyle w:val="Odsekzoznamu"/>
        <w:rPr>
          <w:sz w:val="22"/>
          <w:szCs w:val="22"/>
          <w:lang w:eastAsia="ar-SA"/>
        </w:rPr>
      </w:pPr>
    </w:p>
    <w:p w:rsidR="00C31838" w:rsidRPr="003860C6" w:rsidRDefault="00C31838" w:rsidP="00672D73">
      <w:pPr>
        <w:pStyle w:val="Zkladntext"/>
        <w:spacing w:after="0"/>
        <w:ind w:left="360"/>
        <w:contextualSpacing/>
        <w:jc w:val="both"/>
        <w:rPr>
          <w:sz w:val="22"/>
          <w:szCs w:val="22"/>
          <w:lang w:eastAsia="ar-SA"/>
        </w:rPr>
      </w:pPr>
      <w:r w:rsidRPr="003860C6">
        <w:rPr>
          <w:sz w:val="22"/>
          <w:szCs w:val="22"/>
          <w:lang w:eastAsia="ar-SA"/>
        </w:rPr>
        <w:t xml:space="preserve">Súčasťou faktúry budú </w:t>
      </w:r>
      <w:r w:rsidR="00672D73" w:rsidRPr="003860C6">
        <w:rPr>
          <w:sz w:val="22"/>
          <w:szCs w:val="22"/>
          <w:lang w:eastAsia="ar-SA"/>
        </w:rPr>
        <w:t xml:space="preserve">prílohy - </w:t>
      </w:r>
      <w:r w:rsidRPr="003860C6">
        <w:rPr>
          <w:sz w:val="22"/>
          <w:szCs w:val="22"/>
          <w:lang w:eastAsia="ar-SA"/>
        </w:rPr>
        <w:t>aktuálne platné certifikáty kvality, prehlásenia o zhode k zabudovaným materiálom a výrobkom ak už neboli predložené skôr. Faktúra bude spĺňať všetky náležitosti v zmysle platných účtovných a daňových predpisov, ich súčasťou bude okrem iného súpis vykonaných prác s rekapituláciou a k</w:t>
      </w:r>
      <w:r w:rsidR="00826C21">
        <w:rPr>
          <w:sz w:val="22"/>
          <w:szCs w:val="22"/>
          <w:lang w:eastAsia="ar-SA"/>
        </w:rPr>
        <w:t>rycím listom, všetko potvrdené stavebným</w:t>
      </w:r>
      <w:r w:rsidRPr="003860C6">
        <w:rPr>
          <w:sz w:val="22"/>
          <w:szCs w:val="22"/>
          <w:lang w:eastAsia="ar-SA"/>
        </w:rPr>
        <w:t xml:space="preserve"> dozorom objednávateľa. Ďalšou súčasťou faktúry bud</w:t>
      </w:r>
      <w:r w:rsidR="00672D73" w:rsidRPr="003860C6">
        <w:rPr>
          <w:sz w:val="22"/>
          <w:szCs w:val="22"/>
          <w:lang w:eastAsia="ar-SA"/>
        </w:rPr>
        <w:t>ú</w:t>
      </w:r>
      <w:r w:rsidRPr="003860C6">
        <w:rPr>
          <w:sz w:val="22"/>
          <w:szCs w:val="22"/>
          <w:lang w:eastAsia="ar-SA"/>
        </w:rPr>
        <w:t xml:space="preserve"> </w:t>
      </w:r>
      <w:r w:rsidR="00672D73" w:rsidRPr="003860C6">
        <w:rPr>
          <w:sz w:val="22"/>
          <w:szCs w:val="22"/>
          <w:lang w:eastAsia="ar-SA"/>
        </w:rPr>
        <w:t xml:space="preserve">prílohy - </w:t>
      </w:r>
      <w:r w:rsidRPr="003860C6">
        <w:rPr>
          <w:sz w:val="22"/>
          <w:szCs w:val="22"/>
          <w:lang w:eastAsia="ar-SA"/>
        </w:rPr>
        <w:t>podrobná fotodokumentácia z vykonaných stavebných prác, aj z ich priebehu za fakturované obdobie a to na CD nosiči a fotokópia listov stavebného denníka, vážnych lístkov za sledované obdobie</w:t>
      </w:r>
      <w:r w:rsidR="00A72093" w:rsidRPr="003860C6">
        <w:rPr>
          <w:sz w:val="22"/>
          <w:szCs w:val="22"/>
          <w:lang w:eastAsia="ar-SA"/>
        </w:rPr>
        <w:t>, prehľad o nakladaní s odpadmi v priebehu realizácie diela v</w:t>
      </w:r>
      <w:r w:rsidR="008963FE" w:rsidRPr="003860C6">
        <w:rPr>
          <w:sz w:val="22"/>
          <w:szCs w:val="22"/>
          <w:lang w:eastAsia="ar-SA"/>
        </w:rPr>
        <w:t> </w:t>
      </w:r>
      <w:r w:rsidR="00A72093" w:rsidRPr="003860C6">
        <w:rPr>
          <w:sz w:val="22"/>
          <w:szCs w:val="22"/>
          <w:lang w:eastAsia="ar-SA"/>
        </w:rPr>
        <w:t>rozsahu</w:t>
      </w:r>
      <w:r w:rsidR="008963FE" w:rsidRPr="003860C6">
        <w:rPr>
          <w:sz w:val="22"/>
          <w:szCs w:val="22"/>
          <w:lang w:eastAsia="ar-SA"/>
        </w:rPr>
        <w:t xml:space="preserve"> a podľa</w:t>
      </w:r>
      <w:r w:rsidR="00A72093" w:rsidRPr="003860C6">
        <w:rPr>
          <w:sz w:val="22"/>
          <w:szCs w:val="22"/>
          <w:lang w:eastAsia="ar-SA"/>
        </w:rPr>
        <w:t xml:space="preserve"> Prílohy č.3 k Príručke pre prijímateľa a projektového partnera v rámci programu SK-KLÍMA.</w:t>
      </w:r>
    </w:p>
    <w:p w:rsidR="00672D73" w:rsidRPr="003860C6" w:rsidRDefault="00672D73" w:rsidP="00672D73">
      <w:pPr>
        <w:pStyle w:val="Zkladntext"/>
        <w:spacing w:after="0"/>
        <w:ind w:left="360"/>
        <w:contextualSpacing/>
        <w:jc w:val="both"/>
        <w:rPr>
          <w:b/>
          <w:sz w:val="22"/>
          <w:szCs w:val="22"/>
          <w:lang w:eastAsia="ar-SA"/>
        </w:rPr>
      </w:pPr>
      <w:r w:rsidRPr="003860C6">
        <w:rPr>
          <w:sz w:val="22"/>
          <w:szCs w:val="22"/>
          <w:lang w:eastAsia="ar-SA"/>
        </w:rPr>
        <w:t>Faktúra bude vyhotovená v 4 originálnych vyhotoveniach vrátane príloh.</w:t>
      </w:r>
    </w:p>
    <w:bookmarkEnd w:id="2"/>
    <w:p w:rsidR="00C31838" w:rsidRPr="003860C6" w:rsidRDefault="00C31838" w:rsidP="00C31838">
      <w:pPr>
        <w:pStyle w:val="Zkladntext"/>
        <w:spacing w:after="0"/>
        <w:contextualSpacing/>
        <w:rPr>
          <w:b/>
          <w:sz w:val="22"/>
          <w:szCs w:val="22"/>
          <w:lang w:eastAsia="ar-SA"/>
        </w:rPr>
      </w:pPr>
    </w:p>
    <w:p w:rsidR="00C31838" w:rsidRPr="003860C6" w:rsidRDefault="00C31838" w:rsidP="00C31838">
      <w:pPr>
        <w:pStyle w:val="Zkladntext"/>
        <w:numPr>
          <w:ilvl w:val="1"/>
          <w:numId w:val="8"/>
        </w:numPr>
        <w:spacing w:after="0"/>
        <w:contextualSpacing/>
        <w:jc w:val="both"/>
        <w:rPr>
          <w:b/>
          <w:sz w:val="22"/>
          <w:szCs w:val="22"/>
          <w:lang w:eastAsia="ar-SA"/>
        </w:rPr>
      </w:pPr>
      <w:r w:rsidRPr="003860C6">
        <w:rPr>
          <w:sz w:val="22"/>
          <w:szCs w:val="22"/>
          <w:lang w:eastAsia="ar-SA"/>
        </w:rPr>
        <w:t xml:space="preserve">Zmluvné strany sa dohodli, že faktúra bude vystavená v členení v súlade s rozpočtom uvedeným v prílohe č. 1  k zmluve. </w:t>
      </w:r>
      <w:r w:rsidRPr="003860C6">
        <w:rPr>
          <w:b/>
          <w:sz w:val="22"/>
          <w:szCs w:val="22"/>
          <w:lang w:eastAsia="ar-SA"/>
        </w:rPr>
        <w:t xml:space="preserve"> </w:t>
      </w:r>
    </w:p>
    <w:p w:rsidR="00B42D87" w:rsidRPr="003860C6" w:rsidRDefault="00B42D87" w:rsidP="00C31838">
      <w:pPr>
        <w:pStyle w:val="Odsekzoznamu"/>
        <w:rPr>
          <w:b/>
          <w:sz w:val="22"/>
          <w:szCs w:val="22"/>
          <w:lang w:eastAsia="ar-SA"/>
        </w:rPr>
      </w:pPr>
    </w:p>
    <w:p w:rsidR="00035893" w:rsidRPr="003860C6" w:rsidRDefault="00035893" w:rsidP="00C31838">
      <w:pPr>
        <w:pStyle w:val="Odsekzoznamu"/>
        <w:rPr>
          <w:b/>
          <w:sz w:val="22"/>
          <w:szCs w:val="22"/>
          <w:lang w:eastAsia="ar-SA"/>
        </w:rPr>
      </w:pPr>
    </w:p>
    <w:p w:rsidR="009B49CA" w:rsidRPr="003860C6" w:rsidRDefault="00C31838" w:rsidP="009B49CA">
      <w:pPr>
        <w:pStyle w:val="Zkladntext"/>
        <w:spacing w:after="0"/>
        <w:contextualSpacing/>
        <w:jc w:val="center"/>
        <w:rPr>
          <w:b/>
          <w:sz w:val="22"/>
          <w:szCs w:val="22"/>
          <w:lang w:eastAsia="ar-SA"/>
        </w:rPr>
      </w:pPr>
      <w:r w:rsidRPr="003860C6">
        <w:rPr>
          <w:b/>
          <w:sz w:val="22"/>
          <w:szCs w:val="22"/>
          <w:lang w:eastAsia="ar-SA"/>
        </w:rPr>
        <w:t>čl. VIII.</w:t>
      </w:r>
    </w:p>
    <w:p w:rsidR="00B42D87" w:rsidRPr="003860C6" w:rsidRDefault="00C31838" w:rsidP="00C31838">
      <w:pPr>
        <w:pStyle w:val="Zkladntext"/>
        <w:spacing w:after="0"/>
        <w:contextualSpacing/>
        <w:jc w:val="center"/>
        <w:rPr>
          <w:b/>
          <w:sz w:val="22"/>
          <w:szCs w:val="22"/>
          <w:lang w:eastAsia="ar-SA"/>
        </w:rPr>
      </w:pPr>
      <w:r w:rsidRPr="003860C6">
        <w:rPr>
          <w:b/>
          <w:sz w:val="22"/>
          <w:szCs w:val="22"/>
          <w:lang w:eastAsia="ar-SA"/>
        </w:rPr>
        <w:t>Záruka za kvalitu diela – zodpovednosť za vady</w:t>
      </w:r>
    </w:p>
    <w:p w:rsidR="00D3145F" w:rsidRPr="003860C6" w:rsidRDefault="00D3145F" w:rsidP="00C31838">
      <w:pPr>
        <w:pStyle w:val="Zkladntext"/>
        <w:spacing w:after="0"/>
        <w:contextualSpacing/>
        <w:jc w:val="center"/>
        <w:rPr>
          <w:b/>
          <w:sz w:val="22"/>
          <w:szCs w:val="22"/>
          <w:lang w:eastAsia="ar-SA"/>
        </w:rPr>
      </w:pPr>
    </w:p>
    <w:p w:rsidR="00C31838" w:rsidRPr="003860C6" w:rsidRDefault="00C31838" w:rsidP="00C31838">
      <w:pPr>
        <w:pStyle w:val="Odsekzoznamu"/>
        <w:numPr>
          <w:ilvl w:val="0"/>
          <w:numId w:val="9"/>
        </w:numPr>
        <w:ind w:left="426" w:hanging="426"/>
        <w:jc w:val="both"/>
        <w:rPr>
          <w:sz w:val="22"/>
          <w:szCs w:val="22"/>
        </w:rPr>
      </w:pPr>
      <w:r w:rsidRPr="003860C6">
        <w:rPr>
          <w:sz w:val="22"/>
          <w:szCs w:val="22"/>
        </w:rPr>
        <w:t>Zhotoviteľ  ručí a zodpovedá za to, že dielo je vykonané podľa podmienok tejto zmluvy, v zmysle platných právnych predpisov a príslušných STN a EN a že počas záručnej doby bude mať vlastnosti dohodnuté v tejto zmluve, určené súťažnými podkladmi, projektovou dokumentáciou definovanou v odseku 4.2 tejto zmluvy a rozpočtom uvedeným v prílohe č. 1 tejto zmluvy  predloženým v rámci ponuky zhotoviteľa a zodpovedá kvalitatívnym požiadavkám, ktoré sú stanovené platnými právnymi predpismi, STN a EN, a že nemá vady, ktoré by znižovali hodnotu alebo schopnosť jeho používania predpokladaným alebo obvyklým účelom. Ďalej zodpovedá za vady diela zistené v záručnej dobe.</w:t>
      </w:r>
    </w:p>
    <w:p w:rsidR="00C31838" w:rsidRPr="003860C6" w:rsidRDefault="00C31838" w:rsidP="00C31838">
      <w:pPr>
        <w:pStyle w:val="Odsekzoznamu"/>
        <w:numPr>
          <w:ilvl w:val="0"/>
          <w:numId w:val="9"/>
        </w:numPr>
        <w:ind w:left="426" w:hanging="426"/>
        <w:jc w:val="both"/>
        <w:rPr>
          <w:sz w:val="22"/>
          <w:szCs w:val="22"/>
        </w:rPr>
      </w:pPr>
      <w:r w:rsidRPr="003860C6">
        <w:rPr>
          <w:sz w:val="22"/>
          <w:szCs w:val="22"/>
        </w:rPr>
        <w:t>Vadou  sa  rozumie  odchýlka  v kvalite,  rozsahu  a  parametroch  diela  stanovených súťažnými podkladmi, stanovených projektovou dokumentáciou, touto zmluvou a záväznými technickými normami  a všeobecnými predpismi. Dielo má tiež vady, ak:</w:t>
      </w:r>
    </w:p>
    <w:p w:rsidR="00C31838" w:rsidRPr="003860C6" w:rsidRDefault="00C31838" w:rsidP="00C31838">
      <w:pPr>
        <w:pStyle w:val="Odsekzoznamu"/>
        <w:numPr>
          <w:ilvl w:val="0"/>
          <w:numId w:val="10"/>
        </w:numPr>
        <w:ind w:left="709" w:hanging="283"/>
        <w:jc w:val="both"/>
        <w:rPr>
          <w:sz w:val="22"/>
          <w:szCs w:val="22"/>
        </w:rPr>
      </w:pPr>
      <w:r w:rsidRPr="003860C6">
        <w:rPr>
          <w:sz w:val="22"/>
          <w:szCs w:val="22"/>
        </w:rPr>
        <w:t>vykazuje nedorobky, teda nie je vykonané v celom rozsahu,</w:t>
      </w:r>
    </w:p>
    <w:p w:rsidR="00C31838" w:rsidRPr="003860C6" w:rsidRDefault="00C31838" w:rsidP="00C31838">
      <w:pPr>
        <w:pStyle w:val="Odsekzoznamu"/>
        <w:numPr>
          <w:ilvl w:val="0"/>
          <w:numId w:val="10"/>
        </w:numPr>
        <w:ind w:left="709" w:hanging="283"/>
        <w:jc w:val="both"/>
        <w:rPr>
          <w:sz w:val="22"/>
          <w:szCs w:val="22"/>
        </w:rPr>
      </w:pPr>
      <w:r w:rsidRPr="003860C6">
        <w:rPr>
          <w:sz w:val="22"/>
          <w:szCs w:val="22"/>
        </w:rPr>
        <w:t>doklady  podľa  prílohy – „</w:t>
      </w:r>
      <w:r w:rsidRPr="003860C6">
        <w:rPr>
          <w:b/>
          <w:sz w:val="22"/>
          <w:szCs w:val="22"/>
          <w:lang w:eastAsia="ar-SA"/>
        </w:rPr>
        <w:t>Podmienky zhotovenia diela“</w:t>
      </w:r>
      <w:r w:rsidRPr="003860C6">
        <w:rPr>
          <w:sz w:val="22"/>
          <w:szCs w:val="22"/>
        </w:rPr>
        <w:t xml:space="preserve"> v časti I. Pracovisko v odseku 1 neboli objednávateľovi odovzdané, boli odovzdané neúplné alebo spôsobom, ktorý je v rozpore  s obsahom zmluvy,</w:t>
      </w:r>
    </w:p>
    <w:p w:rsidR="00C31838" w:rsidRPr="003860C6" w:rsidRDefault="00C31838" w:rsidP="00C31838">
      <w:pPr>
        <w:pStyle w:val="Odsekzoznamu"/>
        <w:numPr>
          <w:ilvl w:val="0"/>
          <w:numId w:val="10"/>
        </w:numPr>
        <w:ind w:left="709" w:hanging="283"/>
        <w:jc w:val="both"/>
        <w:rPr>
          <w:sz w:val="22"/>
          <w:szCs w:val="22"/>
        </w:rPr>
      </w:pPr>
      <w:r w:rsidRPr="003860C6">
        <w:rPr>
          <w:sz w:val="22"/>
          <w:szCs w:val="22"/>
        </w:rPr>
        <w:t xml:space="preserve">má právne vady, alebo je zaťažené právami tretích osôb.  </w:t>
      </w:r>
    </w:p>
    <w:p w:rsidR="00C31838" w:rsidRPr="003860C6" w:rsidRDefault="00C31838" w:rsidP="00C31838">
      <w:pPr>
        <w:jc w:val="both"/>
        <w:rPr>
          <w:sz w:val="22"/>
          <w:szCs w:val="22"/>
        </w:rPr>
      </w:pPr>
    </w:p>
    <w:p w:rsidR="00C31838" w:rsidRPr="003860C6" w:rsidRDefault="00C31838" w:rsidP="00C31838">
      <w:pPr>
        <w:pStyle w:val="Odsekzoznamu"/>
        <w:numPr>
          <w:ilvl w:val="0"/>
          <w:numId w:val="9"/>
        </w:numPr>
        <w:ind w:left="426" w:hanging="426"/>
        <w:jc w:val="both"/>
        <w:rPr>
          <w:sz w:val="22"/>
          <w:szCs w:val="22"/>
        </w:rPr>
      </w:pPr>
      <w:r w:rsidRPr="003860C6">
        <w:rPr>
          <w:sz w:val="22"/>
          <w:szCs w:val="22"/>
        </w:rPr>
        <w:t>Záručná doba je dohodnutá nasledovne:</w:t>
      </w:r>
    </w:p>
    <w:p w:rsidR="00C31838" w:rsidRPr="003860C6" w:rsidRDefault="00C31838" w:rsidP="00C31838">
      <w:pPr>
        <w:ind w:left="567" w:hanging="567"/>
        <w:contextualSpacing/>
        <w:jc w:val="both"/>
        <w:rPr>
          <w:sz w:val="22"/>
          <w:szCs w:val="22"/>
        </w:rPr>
      </w:pPr>
      <w:r w:rsidRPr="003860C6">
        <w:rPr>
          <w:sz w:val="22"/>
          <w:szCs w:val="22"/>
        </w:rPr>
        <w:t xml:space="preserve">        na stavebné práce, poskytnuté služby a na dodávky 60 mesiacov a začína plynúť odo dňa protokolárneho prevzatia diela objednávateľom, ktoré je zhotovené bez vád a nedorobkov a neplynie v čase, kedy objednávateľ nemohol užívať dielo pre vady, za ktoré zodpovedá zhotoviteľ. Záručná doba neplynie počas doby, v ktorej objednávateľ nemohol predmet diela používať pre vady diela, za ktoré zhotoviteľ zodpovedá. Pre tieto časti diela, ktoré boli ako dôsledok oprávnenej reklamácie objednávateľa zhotoviteľom opravené, plynie záručná doba opätovne od začiatku a to odo dňa vykonania reklamačnej opravy.</w:t>
      </w:r>
    </w:p>
    <w:p w:rsidR="00C31838" w:rsidRPr="003860C6" w:rsidRDefault="00C31838" w:rsidP="00C31838">
      <w:pPr>
        <w:ind w:left="426" w:hanging="426"/>
        <w:contextualSpacing/>
        <w:jc w:val="both"/>
        <w:rPr>
          <w:sz w:val="22"/>
          <w:szCs w:val="22"/>
        </w:rPr>
      </w:pPr>
    </w:p>
    <w:p w:rsidR="00C31838" w:rsidRPr="003860C6" w:rsidRDefault="00C31838" w:rsidP="00C31838">
      <w:pPr>
        <w:pStyle w:val="Odsekzoznamu"/>
        <w:numPr>
          <w:ilvl w:val="0"/>
          <w:numId w:val="9"/>
        </w:numPr>
        <w:ind w:left="426" w:hanging="426"/>
        <w:jc w:val="both"/>
        <w:rPr>
          <w:sz w:val="22"/>
          <w:szCs w:val="22"/>
        </w:rPr>
      </w:pPr>
      <w:r w:rsidRPr="003860C6">
        <w:rPr>
          <w:sz w:val="22"/>
          <w:szCs w:val="22"/>
        </w:rPr>
        <w:lastRenderedPageBreak/>
        <w:t>Zmluvné strany  sa  dohodli  pre prípad  vady diela,  že  počas záručnej doby má objednávateľ právo požadovať a zhotoviteľ povinnosť bezodkladne bezplatne odstrániť vady.</w:t>
      </w:r>
    </w:p>
    <w:p w:rsidR="00C31838" w:rsidRPr="003860C6" w:rsidRDefault="00C31838" w:rsidP="00C31838">
      <w:pPr>
        <w:pStyle w:val="Odsekzoznamu"/>
        <w:ind w:left="426"/>
        <w:jc w:val="both"/>
        <w:rPr>
          <w:sz w:val="22"/>
          <w:szCs w:val="22"/>
        </w:rPr>
      </w:pPr>
    </w:p>
    <w:p w:rsidR="00C31838" w:rsidRPr="003860C6" w:rsidRDefault="00C31838" w:rsidP="00C31838">
      <w:pPr>
        <w:pStyle w:val="Odsekzoznamu"/>
        <w:numPr>
          <w:ilvl w:val="0"/>
          <w:numId w:val="9"/>
        </w:numPr>
        <w:ind w:left="426" w:hanging="426"/>
        <w:jc w:val="both"/>
        <w:rPr>
          <w:sz w:val="22"/>
          <w:szCs w:val="22"/>
        </w:rPr>
      </w:pPr>
      <w:r w:rsidRPr="003860C6">
        <w:rPr>
          <w:sz w:val="22"/>
          <w:szCs w:val="22"/>
        </w:rPr>
        <w:t>Zhotoviteľ je povinný vadu diela, na ktorú sa vzťahuje záruka, odstrániť podľa typu vady v termínoch:</w:t>
      </w:r>
    </w:p>
    <w:p w:rsidR="00C31838" w:rsidRPr="003860C6" w:rsidRDefault="00C31838" w:rsidP="00B42D87">
      <w:pPr>
        <w:pStyle w:val="Odsekzoznamu"/>
        <w:numPr>
          <w:ilvl w:val="0"/>
          <w:numId w:val="25"/>
        </w:numPr>
        <w:ind w:hanging="294"/>
        <w:contextualSpacing w:val="0"/>
        <w:jc w:val="both"/>
        <w:rPr>
          <w:sz w:val="22"/>
          <w:szCs w:val="22"/>
        </w:rPr>
      </w:pPr>
      <w:r w:rsidRPr="003860C6">
        <w:rPr>
          <w:sz w:val="22"/>
          <w:szCs w:val="22"/>
        </w:rPr>
        <w:t xml:space="preserve">menej závažná vada do </w:t>
      </w:r>
      <w:r w:rsidR="009B49CA" w:rsidRPr="003860C6">
        <w:rPr>
          <w:sz w:val="22"/>
          <w:szCs w:val="22"/>
        </w:rPr>
        <w:t>72</w:t>
      </w:r>
      <w:r w:rsidRPr="003860C6">
        <w:rPr>
          <w:sz w:val="22"/>
          <w:szCs w:val="22"/>
        </w:rPr>
        <w:t xml:space="preserve"> hodín odo dňa jej uplatnenia písomnou formou reklamácie (email).</w:t>
      </w:r>
    </w:p>
    <w:p w:rsidR="00C31838" w:rsidRPr="003860C6" w:rsidRDefault="00C31838" w:rsidP="00B42D87">
      <w:pPr>
        <w:pStyle w:val="Odsekzoznamu"/>
        <w:numPr>
          <w:ilvl w:val="0"/>
          <w:numId w:val="25"/>
        </w:numPr>
        <w:ind w:hanging="294"/>
        <w:contextualSpacing w:val="0"/>
        <w:jc w:val="both"/>
        <w:rPr>
          <w:sz w:val="22"/>
          <w:szCs w:val="22"/>
        </w:rPr>
      </w:pPr>
      <w:r w:rsidRPr="003860C6">
        <w:rPr>
          <w:sz w:val="22"/>
          <w:szCs w:val="22"/>
        </w:rPr>
        <w:t>viac závažná vada do 3 hodín od okamihu jej uplatnenia (telefonicky potvrdené písomnou formou reklamácie (email)</w:t>
      </w:r>
    </w:p>
    <w:p w:rsidR="001E47B7" w:rsidRPr="003860C6" w:rsidRDefault="001E47B7" w:rsidP="00C31838">
      <w:pPr>
        <w:ind w:left="360"/>
        <w:jc w:val="both"/>
        <w:rPr>
          <w:sz w:val="22"/>
          <w:szCs w:val="22"/>
        </w:rPr>
      </w:pPr>
    </w:p>
    <w:p w:rsidR="00C31838" w:rsidRPr="003860C6" w:rsidRDefault="00C31838" w:rsidP="00C31838">
      <w:pPr>
        <w:ind w:left="360"/>
        <w:jc w:val="both"/>
        <w:rPr>
          <w:sz w:val="22"/>
          <w:szCs w:val="22"/>
        </w:rPr>
      </w:pPr>
      <w:r w:rsidRPr="003860C6">
        <w:rPr>
          <w:sz w:val="22"/>
          <w:szCs w:val="22"/>
        </w:rPr>
        <w:t xml:space="preserve">Zmluvné strany sa dohodli, že za menej závažnú vadu považujú vadu predmetu plnenia, ktorá síce obmedzuje riadne užívanie, ale neznemožňuje bezpečné užívanie diela. </w:t>
      </w:r>
    </w:p>
    <w:p w:rsidR="00C31838" w:rsidRPr="003860C6" w:rsidRDefault="00C31838" w:rsidP="00C31838">
      <w:pPr>
        <w:ind w:left="360"/>
        <w:jc w:val="both"/>
        <w:rPr>
          <w:sz w:val="22"/>
          <w:szCs w:val="22"/>
        </w:rPr>
      </w:pPr>
      <w:r w:rsidRPr="003860C6">
        <w:rPr>
          <w:sz w:val="22"/>
          <w:szCs w:val="22"/>
        </w:rPr>
        <w:t>Viac závažnou vadou je na účely tejto zmluvy vada, ktorá znemožňuje riadne a bezpečné užívanie predmetu plnenia, môže spôsobiť ďalšie škody na majetku a ohrozenie zdravia ľudí.</w:t>
      </w:r>
    </w:p>
    <w:p w:rsidR="00C31838" w:rsidRPr="003860C6" w:rsidRDefault="00C31838" w:rsidP="00C31838">
      <w:pPr>
        <w:ind w:left="360"/>
        <w:jc w:val="both"/>
        <w:rPr>
          <w:sz w:val="22"/>
          <w:szCs w:val="22"/>
        </w:rPr>
      </w:pPr>
      <w:r w:rsidRPr="003860C6">
        <w:rPr>
          <w:sz w:val="22"/>
          <w:szCs w:val="22"/>
        </w:rPr>
        <w:t>Zmluvné strany sa dohodli, že bez ohľadu na lehoty dohodnuté v tomto odseku zmluvy, je zhotoviteľa povinný vadu odstrániť v čo najkratšom čase.</w:t>
      </w:r>
    </w:p>
    <w:p w:rsidR="001E47B7" w:rsidRPr="003860C6" w:rsidRDefault="001E47B7" w:rsidP="00C31838">
      <w:pPr>
        <w:autoSpaceDE w:val="0"/>
        <w:autoSpaceDN w:val="0"/>
        <w:adjustRightInd w:val="0"/>
        <w:ind w:left="360"/>
        <w:jc w:val="both"/>
        <w:rPr>
          <w:sz w:val="22"/>
          <w:szCs w:val="22"/>
        </w:rPr>
      </w:pPr>
    </w:p>
    <w:p w:rsidR="00C31838" w:rsidRPr="003860C6" w:rsidRDefault="00C31838" w:rsidP="00C31838">
      <w:pPr>
        <w:autoSpaceDE w:val="0"/>
        <w:autoSpaceDN w:val="0"/>
        <w:adjustRightInd w:val="0"/>
        <w:ind w:left="360"/>
        <w:jc w:val="both"/>
        <w:rPr>
          <w:sz w:val="22"/>
          <w:szCs w:val="22"/>
        </w:rPr>
      </w:pPr>
      <w:r w:rsidRPr="003860C6">
        <w:rPr>
          <w:sz w:val="22"/>
          <w:szCs w:val="22"/>
        </w:rPr>
        <w:t xml:space="preserve">Objednávateľ je povinný umožniť pracovníkom zhotoviteľa prístup do priestorov potrebných pre odstránenie vady. Pokiaľ tak neurobí, nie je zhotoviteľ v omeškaní s termínom nastúpenia na odstránenie vady ani s termínom na odstránenie vady. </w:t>
      </w:r>
    </w:p>
    <w:p w:rsidR="00C31838" w:rsidRPr="003860C6" w:rsidRDefault="00C31838" w:rsidP="00C31838">
      <w:pPr>
        <w:autoSpaceDE w:val="0"/>
        <w:autoSpaceDN w:val="0"/>
        <w:adjustRightInd w:val="0"/>
        <w:ind w:left="360"/>
        <w:jc w:val="both"/>
        <w:rPr>
          <w:sz w:val="22"/>
          <w:szCs w:val="22"/>
        </w:rPr>
      </w:pPr>
    </w:p>
    <w:p w:rsidR="00C31838" w:rsidRPr="003860C6" w:rsidRDefault="00C31838" w:rsidP="00C31838">
      <w:pPr>
        <w:pStyle w:val="Odsekzoznamu"/>
        <w:numPr>
          <w:ilvl w:val="0"/>
          <w:numId w:val="9"/>
        </w:numPr>
        <w:ind w:left="426" w:hanging="426"/>
        <w:jc w:val="both"/>
        <w:rPr>
          <w:sz w:val="22"/>
          <w:szCs w:val="22"/>
        </w:rPr>
      </w:pPr>
      <w:r w:rsidRPr="003860C6">
        <w:rPr>
          <w:sz w:val="22"/>
          <w:szCs w:val="22"/>
        </w:rPr>
        <w:t>Objednávateľ sa zaväzuje, že prípadnú reklamáciu vady diela uplatní bezodkladne po jej zistení písomnou formou.</w:t>
      </w:r>
    </w:p>
    <w:p w:rsidR="00C31838" w:rsidRPr="003860C6" w:rsidRDefault="00C31838" w:rsidP="00C31838">
      <w:pPr>
        <w:pStyle w:val="Odsekzoznamu"/>
        <w:ind w:left="426"/>
        <w:jc w:val="both"/>
        <w:rPr>
          <w:sz w:val="22"/>
          <w:szCs w:val="22"/>
        </w:rPr>
      </w:pPr>
    </w:p>
    <w:p w:rsidR="00C31838" w:rsidRPr="003860C6" w:rsidRDefault="00C31838" w:rsidP="00C31838">
      <w:pPr>
        <w:pStyle w:val="Odsekzoznamu"/>
        <w:numPr>
          <w:ilvl w:val="0"/>
          <w:numId w:val="9"/>
        </w:numPr>
        <w:ind w:left="426" w:hanging="426"/>
        <w:jc w:val="both"/>
        <w:rPr>
          <w:sz w:val="22"/>
          <w:szCs w:val="22"/>
        </w:rPr>
      </w:pPr>
      <w:r w:rsidRPr="003860C6">
        <w:rPr>
          <w:sz w:val="22"/>
          <w:szCs w:val="22"/>
        </w:rPr>
        <w:t>Zhotoviteľ je povinný odstrániť bez zbytočného odkladu aj také vady, za ktorých vznik zodpovednosť  popiera, ktorých odstránenie však neznesie odklad. Náklady takto vzniknuté budú v prípade oprávnenosti uhradené na základe vzájomnej dohody zmluvných strán podľa spôsobu tvorby ceny diela, t. j. jednotkové ceny použitých prvkov podľa výkazu výmer a preukázaného množstva vykonaných prác.</w:t>
      </w:r>
    </w:p>
    <w:p w:rsidR="00C31838" w:rsidRPr="003860C6" w:rsidRDefault="00C31838" w:rsidP="00C31838">
      <w:pPr>
        <w:jc w:val="both"/>
        <w:rPr>
          <w:sz w:val="22"/>
          <w:szCs w:val="22"/>
        </w:rPr>
      </w:pPr>
    </w:p>
    <w:p w:rsidR="00DE55FE" w:rsidRPr="003860C6" w:rsidRDefault="00DE55FE" w:rsidP="00C31838">
      <w:pPr>
        <w:pStyle w:val="Zkladntext"/>
        <w:spacing w:after="0"/>
        <w:contextualSpacing/>
        <w:jc w:val="center"/>
        <w:rPr>
          <w:b/>
          <w:sz w:val="22"/>
          <w:szCs w:val="22"/>
          <w:lang w:eastAsia="ar-SA"/>
        </w:rPr>
      </w:pPr>
    </w:p>
    <w:p w:rsidR="00C31838" w:rsidRPr="003860C6" w:rsidRDefault="00C31838" w:rsidP="00C31838">
      <w:pPr>
        <w:pStyle w:val="Zkladntext"/>
        <w:spacing w:after="0"/>
        <w:contextualSpacing/>
        <w:jc w:val="center"/>
        <w:rPr>
          <w:b/>
          <w:sz w:val="22"/>
          <w:szCs w:val="22"/>
          <w:lang w:eastAsia="ar-SA"/>
        </w:rPr>
      </w:pPr>
      <w:r w:rsidRPr="003860C6">
        <w:rPr>
          <w:b/>
          <w:sz w:val="22"/>
          <w:szCs w:val="22"/>
          <w:lang w:eastAsia="ar-SA"/>
        </w:rPr>
        <w:t>čl. IX.</w:t>
      </w:r>
    </w:p>
    <w:p w:rsidR="00BA4195" w:rsidRPr="003860C6" w:rsidRDefault="00C31838" w:rsidP="009B49CA">
      <w:pPr>
        <w:pStyle w:val="Zkladntext"/>
        <w:spacing w:after="0"/>
        <w:contextualSpacing/>
        <w:jc w:val="center"/>
        <w:rPr>
          <w:b/>
          <w:sz w:val="22"/>
          <w:szCs w:val="22"/>
          <w:lang w:eastAsia="ar-SA"/>
        </w:rPr>
      </w:pPr>
      <w:r w:rsidRPr="003860C6">
        <w:rPr>
          <w:b/>
          <w:sz w:val="22"/>
          <w:szCs w:val="22"/>
          <w:lang w:eastAsia="ar-SA"/>
        </w:rPr>
        <w:t>Zmluvné pokuty</w:t>
      </w:r>
    </w:p>
    <w:p w:rsidR="00D3145F" w:rsidRPr="003860C6" w:rsidRDefault="00D3145F" w:rsidP="009B49CA">
      <w:pPr>
        <w:pStyle w:val="Zkladntext"/>
        <w:spacing w:after="0"/>
        <w:contextualSpacing/>
        <w:jc w:val="center"/>
        <w:rPr>
          <w:b/>
          <w:sz w:val="22"/>
          <w:szCs w:val="22"/>
          <w:lang w:eastAsia="ar-SA"/>
        </w:rPr>
      </w:pPr>
    </w:p>
    <w:p w:rsidR="00C31838" w:rsidRPr="003860C6" w:rsidRDefault="00C31838" w:rsidP="00C31838">
      <w:pPr>
        <w:pStyle w:val="Zkladntext"/>
        <w:numPr>
          <w:ilvl w:val="0"/>
          <w:numId w:val="11"/>
        </w:numPr>
        <w:spacing w:after="0"/>
        <w:ind w:left="426" w:hanging="426"/>
        <w:contextualSpacing/>
        <w:jc w:val="both"/>
        <w:rPr>
          <w:b/>
          <w:sz w:val="22"/>
          <w:szCs w:val="22"/>
          <w:lang w:eastAsia="ar-SA"/>
        </w:rPr>
      </w:pPr>
      <w:r w:rsidRPr="003860C6">
        <w:rPr>
          <w:sz w:val="22"/>
          <w:szCs w:val="22"/>
          <w:lang w:eastAsia="ar-SA"/>
        </w:rPr>
        <w:t>Zhotoviteľ zaplatí objednávateľovi zmluvnú pokutu vo výške 0,5% z ceny diela určeného v odseku  6.3 tejto zmluvy za každý aj začatý kalendárny deň omeškania odovzdania prác podľa čl. IV. v dohodnutom termíne podľa čl. V., odsek 5.3  tejto zmluvy, a/alebo neodstránenia prípadných vád a nedorobkov uvedených v „Zápisu o prevzatí a odovzdaní stavby, resp. diela“.</w:t>
      </w:r>
    </w:p>
    <w:p w:rsidR="009B49CA" w:rsidRPr="003860C6" w:rsidRDefault="009B49CA" w:rsidP="009B49CA">
      <w:pPr>
        <w:pStyle w:val="Zkladntext"/>
        <w:spacing w:after="0"/>
        <w:ind w:left="426"/>
        <w:contextualSpacing/>
        <w:jc w:val="both"/>
        <w:rPr>
          <w:b/>
          <w:sz w:val="22"/>
          <w:szCs w:val="22"/>
          <w:lang w:eastAsia="ar-SA"/>
        </w:rPr>
      </w:pPr>
    </w:p>
    <w:p w:rsidR="00C31838" w:rsidRPr="003860C6" w:rsidRDefault="00C31838" w:rsidP="00C31838">
      <w:pPr>
        <w:pStyle w:val="Odsekzoznamu"/>
        <w:numPr>
          <w:ilvl w:val="0"/>
          <w:numId w:val="11"/>
        </w:numPr>
        <w:ind w:left="426" w:hanging="426"/>
        <w:jc w:val="both"/>
        <w:rPr>
          <w:sz w:val="22"/>
          <w:szCs w:val="22"/>
        </w:rPr>
      </w:pPr>
      <w:r w:rsidRPr="003860C6">
        <w:rPr>
          <w:sz w:val="22"/>
          <w:szCs w:val="22"/>
        </w:rPr>
        <w:t>Ak zhotoviteľ neodstráni zjavné vady zistené pri preberacom konaní a uvedené v „</w:t>
      </w:r>
      <w:r w:rsidRPr="003860C6">
        <w:rPr>
          <w:sz w:val="22"/>
          <w:szCs w:val="22"/>
          <w:lang w:eastAsia="ar-SA"/>
        </w:rPr>
        <w:t xml:space="preserve">Zápise o prevzatí a odovzdaní diela“ </w:t>
      </w:r>
      <w:r w:rsidRPr="003860C6">
        <w:rPr>
          <w:sz w:val="22"/>
          <w:szCs w:val="22"/>
        </w:rPr>
        <w:t>v dohodnutej lehote najneskôr však do 7 dní od ich zistenia, zaplatí objednávateľovi za každý aj začatý kalendárny deň omeškania s odstránením každej jednotlivej vady zmluvnú pokutu vo výške 25,- EUR až do doby jej úplného odstránenia.</w:t>
      </w:r>
    </w:p>
    <w:p w:rsidR="00C31838" w:rsidRPr="003860C6" w:rsidRDefault="00C31838" w:rsidP="00C31838">
      <w:pPr>
        <w:pStyle w:val="Odsekzoznamu"/>
        <w:ind w:left="426"/>
        <w:jc w:val="both"/>
        <w:rPr>
          <w:sz w:val="22"/>
          <w:szCs w:val="22"/>
        </w:rPr>
      </w:pPr>
    </w:p>
    <w:p w:rsidR="00C31838" w:rsidRPr="003860C6" w:rsidRDefault="00C31838" w:rsidP="00C31838">
      <w:pPr>
        <w:pStyle w:val="Odsekzoznamu"/>
        <w:numPr>
          <w:ilvl w:val="0"/>
          <w:numId w:val="11"/>
        </w:numPr>
        <w:ind w:left="426" w:hanging="426"/>
        <w:jc w:val="both"/>
        <w:rPr>
          <w:sz w:val="22"/>
          <w:szCs w:val="22"/>
        </w:rPr>
      </w:pPr>
      <w:r w:rsidRPr="003860C6">
        <w:rPr>
          <w:sz w:val="22"/>
          <w:szCs w:val="22"/>
        </w:rPr>
        <w:t>Ak zhotoviteľ neodstráni písomne reklamované skryté vady diela zistené počas záručnej doby v dohodnutej lehote najneskôr však do 7 dní od ich oznámenia (prednostne e-mailom)  objednávateľom, zaplatí objednávateľovi  za každý aj začatý kalendárny deň omeškania s odstránením každej jednotlivej  reklamovanej vady zmluvnú pokutu vo výške 500,- EUR až do doby jej úplného odstránenia.</w:t>
      </w:r>
    </w:p>
    <w:p w:rsidR="00C31838" w:rsidRPr="003860C6" w:rsidRDefault="00C31838" w:rsidP="00C31838">
      <w:pPr>
        <w:pStyle w:val="Odsekzoznamu"/>
        <w:ind w:left="426"/>
        <w:jc w:val="both"/>
        <w:rPr>
          <w:sz w:val="22"/>
          <w:szCs w:val="22"/>
        </w:rPr>
      </w:pPr>
    </w:p>
    <w:p w:rsidR="00C31838" w:rsidRPr="003860C6" w:rsidRDefault="00C31838" w:rsidP="00C31838">
      <w:pPr>
        <w:pStyle w:val="Odsekzoznamu"/>
        <w:numPr>
          <w:ilvl w:val="0"/>
          <w:numId w:val="11"/>
        </w:numPr>
        <w:ind w:left="426" w:hanging="426"/>
        <w:jc w:val="both"/>
        <w:rPr>
          <w:sz w:val="22"/>
          <w:szCs w:val="22"/>
        </w:rPr>
      </w:pPr>
      <w:r w:rsidRPr="003860C6">
        <w:rPr>
          <w:sz w:val="22"/>
          <w:szCs w:val="22"/>
        </w:rPr>
        <w:t>V prípade, že zhotoviteľ do 7 dní odo dňa uplatnenia písomnej reklamácie objednávateľom nezačne odstraňovať zistené vady, objednávateľ má právo odstrániť vady treťou osobou na náklady zhotoviteľa.</w:t>
      </w:r>
    </w:p>
    <w:p w:rsidR="00C31838" w:rsidRPr="003860C6" w:rsidRDefault="00C31838" w:rsidP="00C31838">
      <w:pPr>
        <w:pStyle w:val="Odsekzoznamu"/>
        <w:ind w:left="426"/>
        <w:jc w:val="both"/>
        <w:rPr>
          <w:sz w:val="22"/>
          <w:szCs w:val="22"/>
        </w:rPr>
      </w:pPr>
    </w:p>
    <w:p w:rsidR="00C31838" w:rsidRPr="003860C6" w:rsidRDefault="00C31838" w:rsidP="00C31838">
      <w:pPr>
        <w:pStyle w:val="Zkladntext"/>
        <w:numPr>
          <w:ilvl w:val="0"/>
          <w:numId w:val="11"/>
        </w:numPr>
        <w:spacing w:after="0"/>
        <w:ind w:left="426" w:hanging="426"/>
        <w:contextualSpacing/>
        <w:jc w:val="both"/>
        <w:rPr>
          <w:b/>
          <w:sz w:val="22"/>
          <w:szCs w:val="22"/>
          <w:lang w:eastAsia="ar-SA"/>
        </w:rPr>
      </w:pPr>
      <w:r w:rsidRPr="003860C6">
        <w:rPr>
          <w:sz w:val="22"/>
          <w:szCs w:val="22"/>
          <w:lang w:eastAsia="ar-SA"/>
        </w:rPr>
        <w:t>Objednávateľ zaplatí za omeškanie úhrady platieb na základe platobných dokladov uvedených v čl. VII. tejto zmluvy, za každý prípad a za každý aj začatý kalendárny deň omeškania úrok z omeškania vo výške 0,05 % z dlžnej sumy po lehote jej splatnosti.</w:t>
      </w:r>
    </w:p>
    <w:p w:rsidR="00C31838" w:rsidRPr="003860C6" w:rsidRDefault="00C31838" w:rsidP="00C31838">
      <w:pPr>
        <w:pStyle w:val="Odsekzoznamu"/>
        <w:rPr>
          <w:b/>
          <w:sz w:val="22"/>
          <w:szCs w:val="22"/>
          <w:lang w:eastAsia="ar-SA"/>
        </w:rPr>
      </w:pPr>
    </w:p>
    <w:p w:rsidR="00C31838" w:rsidRPr="003860C6" w:rsidRDefault="00C31838" w:rsidP="00C31838">
      <w:pPr>
        <w:pStyle w:val="Zkladntext"/>
        <w:numPr>
          <w:ilvl w:val="0"/>
          <w:numId w:val="11"/>
        </w:numPr>
        <w:spacing w:after="0"/>
        <w:ind w:left="426" w:hanging="426"/>
        <w:contextualSpacing/>
        <w:jc w:val="both"/>
        <w:rPr>
          <w:b/>
          <w:sz w:val="22"/>
          <w:szCs w:val="22"/>
          <w:lang w:eastAsia="ar-SA"/>
        </w:rPr>
      </w:pPr>
      <w:r w:rsidRPr="003860C6">
        <w:rPr>
          <w:sz w:val="22"/>
          <w:szCs w:val="22"/>
        </w:rPr>
        <w:t>Uhradením sankcie nie je dotknutý nárok na náhradu škody.</w:t>
      </w:r>
    </w:p>
    <w:p w:rsidR="00C31838" w:rsidRPr="003860C6" w:rsidRDefault="00C31838" w:rsidP="00C31838">
      <w:pPr>
        <w:pStyle w:val="Odsekzoznamu"/>
        <w:rPr>
          <w:b/>
          <w:sz w:val="22"/>
          <w:szCs w:val="22"/>
          <w:lang w:eastAsia="ar-SA"/>
        </w:rPr>
      </w:pPr>
    </w:p>
    <w:p w:rsidR="00C31838" w:rsidRPr="003860C6" w:rsidRDefault="00C31838" w:rsidP="00C31838">
      <w:pPr>
        <w:pStyle w:val="Zkladntext"/>
        <w:numPr>
          <w:ilvl w:val="0"/>
          <w:numId w:val="11"/>
        </w:numPr>
        <w:spacing w:after="0"/>
        <w:ind w:left="426" w:hanging="426"/>
        <w:contextualSpacing/>
        <w:jc w:val="both"/>
        <w:rPr>
          <w:b/>
          <w:sz w:val="22"/>
          <w:szCs w:val="22"/>
          <w:lang w:eastAsia="ar-SA"/>
        </w:rPr>
      </w:pPr>
      <w:r w:rsidRPr="003860C6">
        <w:rPr>
          <w:sz w:val="22"/>
          <w:szCs w:val="22"/>
          <w:lang w:eastAsia="ar-SA"/>
        </w:rPr>
        <w:t xml:space="preserve">Zmluvnú pokutu vyúčtuje oprávnená strana povinnej strane písomnou formou. Vo vyúčtovaní musí byť uvedené to ustanovenie zmluvy, ktoré k vyúčtovaniu zmluvnej pokuty oprávňuje a spôsob výpočtu celkovej výšky zmluvnej pokuty. </w:t>
      </w:r>
    </w:p>
    <w:p w:rsidR="00C31838" w:rsidRPr="003860C6" w:rsidRDefault="00C31838" w:rsidP="00C31838">
      <w:pPr>
        <w:pStyle w:val="Odsekzoznamu"/>
        <w:rPr>
          <w:sz w:val="22"/>
          <w:szCs w:val="22"/>
        </w:rPr>
      </w:pPr>
    </w:p>
    <w:p w:rsidR="00C31838" w:rsidRPr="003860C6" w:rsidRDefault="00C31838" w:rsidP="00C31838">
      <w:pPr>
        <w:pStyle w:val="Zkladntext"/>
        <w:numPr>
          <w:ilvl w:val="0"/>
          <w:numId w:val="11"/>
        </w:numPr>
        <w:spacing w:after="0"/>
        <w:ind w:left="426" w:hanging="426"/>
        <w:contextualSpacing/>
        <w:jc w:val="both"/>
        <w:rPr>
          <w:b/>
          <w:sz w:val="22"/>
          <w:szCs w:val="22"/>
          <w:lang w:eastAsia="ar-SA"/>
        </w:rPr>
      </w:pPr>
      <w:r w:rsidRPr="003860C6">
        <w:rPr>
          <w:sz w:val="22"/>
          <w:szCs w:val="22"/>
        </w:rPr>
        <w:t>Pokiaľ činnosťou alebo nečinnosťou zhotoviteľa dôjde k spôsobeniu škody objednávateľovi alebo tretím osobám z titulu opomenutia, nedbanlivosti alebo neplnením podmienok vyplývajúcich zo zákona, technických alebo iných noriem, zmluvy, je zhotoviteľ povinný bez zbytočného odkladu túto škodu odstrániť  navrátením do pôvodného stavu (</w:t>
      </w:r>
      <w:proofErr w:type="spellStart"/>
      <w:r w:rsidRPr="003860C6">
        <w:rPr>
          <w:sz w:val="22"/>
          <w:szCs w:val="22"/>
        </w:rPr>
        <w:t>restitutio</w:t>
      </w:r>
      <w:proofErr w:type="spellEnd"/>
      <w:r w:rsidRPr="003860C6">
        <w:rPr>
          <w:sz w:val="22"/>
          <w:szCs w:val="22"/>
        </w:rPr>
        <w:t xml:space="preserve"> in </w:t>
      </w:r>
      <w:proofErr w:type="spellStart"/>
      <w:r w:rsidRPr="003860C6">
        <w:rPr>
          <w:sz w:val="22"/>
          <w:szCs w:val="22"/>
        </w:rPr>
        <w:t>integrum</w:t>
      </w:r>
      <w:proofErr w:type="spellEnd"/>
      <w:r w:rsidRPr="003860C6">
        <w:rPr>
          <w:sz w:val="22"/>
          <w:szCs w:val="22"/>
        </w:rPr>
        <w:t>) a ak to nie je možné, tak finančne nahradiť. Všetky náklady s tým spojené nesie zhotoviteľ.</w:t>
      </w:r>
    </w:p>
    <w:p w:rsidR="00D07579" w:rsidRPr="003860C6" w:rsidRDefault="00D07579" w:rsidP="00D07579">
      <w:pPr>
        <w:pStyle w:val="Odsekzoznamu"/>
        <w:rPr>
          <w:b/>
          <w:sz w:val="22"/>
          <w:szCs w:val="22"/>
          <w:lang w:eastAsia="ar-SA"/>
        </w:rPr>
      </w:pPr>
    </w:p>
    <w:p w:rsidR="0012552D" w:rsidRPr="003860C6" w:rsidRDefault="00D07579" w:rsidP="00C31838">
      <w:pPr>
        <w:pStyle w:val="Zkladntext"/>
        <w:numPr>
          <w:ilvl w:val="0"/>
          <w:numId w:val="11"/>
        </w:numPr>
        <w:spacing w:after="0"/>
        <w:ind w:left="426" w:hanging="426"/>
        <w:contextualSpacing/>
        <w:jc w:val="both"/>
        <w:rPr>
          <w:sz w:val="22"/>
          <w:szCs w:val="22"/>
          <w:lang w:eastAsia="ar-SA"/>
        </w:rPr>
      </w:pPr>
      <w:r w:rsidRPr="003860C6">
        <w:rPr>
          <w:sz w:val="22"/>
          <w:szCs w:val="22"/>
          <w:lang w:eastAsia="ar-SA"/>
        </w:rPr>
        <w:t xml:space="preserve">Objednávateľ je oprávnený uplatniť si náhradu škody zo strany zhotoviteľa, ak neboli dodržané podmienky </w:t>
      </w:r>
      <w:r w:rsidR="0012552D" w:rsidRPr="003860C6">
        <w:rPr>
          <w:sz w:val="22"/>
          <w:szCs w:val="22"/>
          <w:lang w:eastAsia="ar-SA"/>
        </w:rPr>
        <w:t>úplného prístupu k účtovníctvu zhotoviteľa alebo sa preukáže, že pri získaní zákazky sa zhotoviteľ dopustil konania, ktoré je v „Príručke pre prijímateľa a projektového partnera (verzia 1.</w:t>
      </w:r>
      <w:r w:rsidR="0011313F" w:rsidRPr="003860C6">
        <w:rPr>
          <w:sz w:val="22"/>
          <w:szCs w:val="22"/>
          <w:lang w:eastAsia="ar-SA"/>
        </w:rPr>
        <w:t>1</w:t>
      </w:r>
      <w:r w:rsidR="0012552D" w:rsidRPr="003860C6">
        <w:rPr>
          <w:sz w:val="22"/>
          <w:szCs w:val="22"/>
          <w:lang w:eastAsia="ar-SA"/>
        </w:rPr>
        <w:t xml:space="preserve">)“ označené ako </w:t>
      </w:r>
      <w:proofErr w:type="spellStart"/>
      <w:r w:rsidR="0012552D" w:rsidRPr="003860C6">
        <w:rPr>
          <w:sz w:val="22"/>
          <w:szCs w:val="22"/>
          <w:lang w:eastAsia="ar-SA"/>
        </w:rPr>
        <w:t>kolúzne</w:t>
      </w:r>
      <w:proofErr w:type="spellEnd"/>
      <w:r w:rsidR="0012552D" w:rsidRPr="003860C6">
        <w:rPr>
          <w:sz w:val="22"/>
          <w:szCs w:val="22"/>
          <w:lang w:eastAsia="ar-SA"/>
        </w:rPr>
        <w:t xml:space="preserve"> správanie, alebo iným nedovoleným spôsobom ovplyvnil výber úspešného uchádzača, a to najmä v prípade, ak bude prijímateľ – objednávateľ povinný v dôsledku týchto skutočností vrátiť poskytnutý projektový grant alebo jeho časť.</w:t>
      </w:r>
      <w:r w:rsidR="00D95EAE" w:rsidRPr="003860C6">
        <w:rPr>
          <w:sz w:val="22"/>
          <w:szCs w:val="22"/>
          <w:lang w:eastAsia="ar-SA"/>
        </w:rPr>
        <w:t xml:space="preserve"> </w:t>
      </w:r>
      <w:r w:rsidR="00B022AD" w:rsidRPr="003860C6">
        <w:rPr>
          <w:sz w:val="22"/>
          <w:szCs w:val="22"/>
          <w:lang w:eastAsia="ar-SA"/>
        </w:rPr>
        <w:t xml:space="preserve">Zhotoviteľ s týmto oprávnením objednávateľa na uplatnenie si náhrady škody výslovne súhlasí. </w:t>
      </w:r>
      <w:r w:rsidR="00D95EAE" w:rsidRPr="003860C6">
        <w:rPr>
          <w:sz w:val="22"/>
          <w:szCs w:val="22"/>
          <w:lang w:eastAsia="ar-SA"/>
        </w:rPr>
        <w:t xml:space="preserve">Škodou </w:t>
      </w:r>
      <w:r w:rsidR="00B022AD" w:rsidRPr="003860C6">
        <w:rPr>
          <w:sz w:val="22"/>
          <w:szCs w:val="22"/>
          <w:lang w:eastAsia="ar-SA"/>
        </w:rPr>
        <w:t xml:space="preserve">pre tento účel </w:t>
      </w:r>
      <w:r w:rsidR="00D95EAE" w:rsidRPr="003860C6">
        <w:rPr>
          <w:sz w:val="22"/>
          <w:szCs w:val="22"/>
          <w:lang w:eastAsia="ar-SA"/>
        </w:rPr>
        <w:t>sa rozumie</w:t>
      </w:r>
      <w:r w:rsidR="00B022AD" w:rsidRPr="003860C6">
        <w:rPr>
          <w:sz w:val="22"/>
          <w:szCs w:val="22"/>
          <w:lang w:eastAsia="ar-SA"/>
        </w:rPr>
        <w:t xml:space="preserve"> výška poskytnutého projektovéh</w:t>
      </w:r>
      <w:r w:rsidR="008E16D6" w:rsidRPr="003860C6">
        <w:rPr>
          <w:sz w:val="22"/>
          <w:szCs w:val="22"/>
          <w:lang w:eastAsia="ar-SA"/>
        </w:rPr>
        <w:t>o grantu alebo jeho časti, ktorú</w:t>
      </w:r>
      <w:r w:rsidR="00B022AD" w:rsidRPr="003860C6">
        <w:rPr>
          <w:sz w:val="22"/>
          <w:szCs w:val="22"/>
          <w:lang w:eastAsia="ar-SA"/>
        </w:rPr>
        <w:t xml:space="preserve"> bude prijímateľ - objednávateľ povinný vrátiť v dôsledku skutočností uvedených v tomto bode zmluvy.</w:t>
      </w:r>
    </w:p>
    <w:p w:rsidR="0012552D" w:rsidRPr="003860C6" w:rsidRDefault="0012552D" w:rsidP="0012552D">
      <w:pPr>
        <w:pStyle w:val="Odsekzoznamu"/>
        <w:rPr>
          <w:sz w:val="22"/>
          <w:szCs w:val="22"/>
          <w:lang w:eastAsia="ar-SA"/>
        </w:rPr>
      </w:pPr>
    </w:p>
    <w:p w:rsidR="00DE55FE" w:rsidRPr="003860C6" w:rsidRDefault="00DE55FE" w:rsidP="00EC1B60">
      <w:pPr>
        <w:pStyle w:val="Zkladntext"/>
        <w:spacing w:after="0"/>
        <w:contextualSpacing/>
        <w:rPr>
          <w:b/>
          <w:sz w:val="22"/>
          <w:szCs w:val="22"/>
          <w:lang w:eastAsia="ar-SA"/>
        </w:rPr>
      </w:pPr>
    </w:p>
    <w:p w:rsidR="00C31838" w:rsidRPr="003860C6" w:rsidRDefault="00C31838" w:rsidP="00C31838">
      <w:pPr>
        <w:pStyle w:val="Zkladntext"/>
        <w:spacing w:after="0"/>
        <w:contextualSpacing/>
        <w:jc w:val="center"/>
        <w:rPr>
          <w:b/>
          <w:sz w:val="22"/>
          <w:szCs w:val="22"/>
          <w:lang w:eastAsia="ar-SA"/>
        </w:rPr>
      </w:pPr>
      <w:r w:rsidRPr="003860C6">
        <w:rPr>
          <w:b/>
          <w:sz w:val="22"/>
          <w:szCs w:val="22"/>
          <w:lang w:eastAsia="ar-SA"/>
        </w:rPr>
        <w:t>čl. X.</w:t>
      </w:r>
    </w:p>
    <w:p w:rsidR="00C31838" w:rsidRPr="003860C6" w:rsidRDefault="00C31838" w:rsidP="00C31838">
      <w:pPr>
        <w:pStyle w:val="Zkladntext"/>
        <w:spacing w:after="0"/>
        <w:contextualSpacing/>
        <w:jc w:val="center"/>
        <w:rPr>
          <w:b/>
          <w:sz w:val="22"/>
          <w:szCs w:val="22"/>
          <w:lang w:eastAsia="ar-SA"/>
        </w:rPr>
      </w:pPr>
      <w:r w:rsidRPr="003860C6">
        <w:rPr>
          <w:b/>
          <w:sz w:val="22"/>
          <w:szCs w:val="22"/>
          <w:lang w:eastAsia="ar-SA"/>
        </w:rPr>
        <w:t>Okolnosti vylučujúce zodpovednosť (vyššia moc)</w:t>
      </w:r>
    </w:p>
    <w:p w:rsidR="00CD3E3C" w:rsidRPr="003860C6" w:rsidRDefault="00CD3E3C" w:rsidP="00C31838">
      <w:pPr>
        <w:pStyle w:val="Zkladntext"/>
        <w:spacing w:after="0"/>
        <w:contextualSpacing/>
        <w:jc w:val="center"/>
        <w:rPr>
          <w:b/>
          <w:sz w:val="22"/>
          <w:szCs w:val="22"/>
          <w:lang w:eastAsia="ar-SA"/>
        </w:rPr>
      </w:pPr>
    </w:p>
    <w:p w:rsidR="00C31838" w:rsidRPr="003860C6" w:rsidRDefault="00C31838" w:rsidP="00BC2048">
      <w:pPr>
        <w:pStyle w:val="Telo"/>
        <w:widowControl w:val="0"/>
        <w:numPr>
          <w:ilvl w:val="1"/>
          <w:numId w:val="47"/>
        </w:numPr>
        <w:tabs>
          <w:tab w:val="left" w:pos="567"/>
        </w:tabs>
        <w:suppressAutoHyphens/>
        <w:ind w:left="567" w:hanging="567"/>
        <w:jc w:val="both"/>
        <w:rPr>
          <w:rFonts w:ascii="Times New Roman" w:hAnsi="Times New Roman" w:cs="Times New Roman"/>
          <w:color w:val="auto"/>
          <w:sz w:val="22"/>
          <w:szCs w:val="22"/>
        </w:rPr>
      </w:pPr>
      <w:r w:rsidRPr="003860C6">
        <w:rPr>
          <w:rFonts w:ascii="Times New Roman" w:hAnsi="Times New Roman" w:cs="Times New Roman"/>
          <w:color w:val="auto"/>
          <w:sz w:val="22"/>
          <w:szCs w:val="22"/>
          <w:lang w:eastAsia="ar-SA"/>
        </w:rPr>
        <w:t>Za okolnosti vylučujúce zodpovednosť sa považuje prekážka, ktorá nastala nezávisle od vôle zmluvných strán. Za okolnosti vylučujúce zodpovednosť sa považujú najmä štrajky, výluky alebo iné pracovné nepokoje, akty spoločensky nebezpečných živlov, vojny, či už vypovedané alebo nie, blokády, vzbury, výtržnosti, epidémie, zosuvy pôdy, zemetrasenia, búrky, blesky, záplavy, erózie, občianske nepokoje, výbuchy</w:t>
      </w:r>
      <w:r w:rsidR="00BC2048" w:rsidRPr="003860C6">
        <w:rPr>
          <w:rFonts w:ascii="Times New Roman" w:hAnsi="Times New Roman" w:cs="Times New Roman"/>
          <w:color w:val="auto"/>
          <w:sz w:val="22"/>
          <w:szCs w:val="22"/>
          <w:lang w:eastAsia="ar-SA"/>
        </w:rPr>
        <w:t>,</w:t>
      </w:r>
      <w:r w:rsidR="00BC2048" w:rsidRPr="003860C6">
        <w:rPr>
          <w:rFonts w:ascii="Times New Roman" w:hAnsi="Times New Roman" w:cs="Times New Roman"/>
          <w:color w:val="auto"/>
          <w:sz w:val="22"/>
          <w:szCs w:val="22"/>
        </w:rPr>
        <w:t xml:space="preserve"> výnimočný stav, núdzový stav, mimoriadna situácia ale aj nariadenia týkajúce sa ochrany života a zdravia pri pandémii ochorenia COVID-19</w:t>
      </w:r>
      <w:r w:rsidRPr="003860C6">
        <w:rPr>
          <w:rFonts w:ascii="Times New Roman" w:hAnsi="Times New Roman" w:cs="Times New Roman"/>
          <w:color w:val="auto"/>
          <w:sz w:val="22"/>
          <w:szCs w:val="22"/>
          <w:lang w:eastAsia="ar-SA"/>
        </w:rPr>
        <w:t xml:space="preserve"> a akékoľvek iné podobné nepredvídateľné skutočnosti, ktoré vznikli nezávisle od vôle zmluvných strán, a ktoré zmluvné strany nemôžu ovládať alebo prekonať vynaložením náležitej alebo odbornej starostlivosti  a postihujú možnosť plnenia povinnosti zmluvnej strany. Zmluvná strana postihnutá skutočnosťou vyššej moci bezodkladne prijme všetky primerané opatrenia na odstránenie svojej neschopnosti plniť si zmluvné záväzky.</w:t>
      </w:r>
    </w:p>
    <w:p w:rsidR="00C31838" w:rsidRPr="003860C6" w:rsidRDefault="00C31838" w:rsidP="00C31838">
      <w:pPr>
        <w:pStyle w:val="Zkladntext"/>
        <w:spacing w:after="0"/>
        <w:ind w:left="567"/>
        <w:contextualSpacing/>
        <w:rPr>
          <w:sz w:val="22"/>
          <w:szCs w:val="22"/>
          <w:lang w:eastAsia="ar-SA"/>
        </w:rPr>
      </w:pPr>
      <w:r w:rsidRPr="003860C6">
        <w:rPr>
          <w:sz w:val="22"/>
          <w:szCs w:val="22"/>
          <w:lang w:eastAsia="ar-SA"/>
        </w:rPr>
        <w:t>Žiadna zo zmluvných strán sa nepovažuje za stranu, ktorá porušuje svoje zmluvné záväzky, ak plneniu takýchto záväzkov bránia akékoľvek skutočnosti vyššej moci, ktoré vzniknú po uzavretí tejto Zmluvy.</w:t>
      </w:r>
    </w:p>
    <w:p w:rsidR="00C31838" w:rsidRPr="003860C6" w:rsidRDefault="00C31838" w:rsidP="00C31838">
      <w:pPr>
        <w:pStyle w:val="Zkladntext"/>
        <w:spacing w:after="0"/>
        <w:ind w:left="567"/>
        <w:contextualSpacing/>
        <w:rPr>
          <w:b/>
          <w:sz w:val="22"/>
          <w:szCs w:val="22"/>
          <w:lang w:eastAsia="ar-SA"/>
        </w:rPr>
      </w:pPr>
    </w:p>
    <w:p w:rsidR="00C31838" w:rsidRPr="003860C6" w:rsidRDefault="00C31838" w:rsidP="00BC2048">
      <w:pPr>
        <w:pStyle w:val="Zkladntext"/>
        <w:numPr>
          <w:ilvl w:val="1"/>
          <w:numId w:val="47"/>
        </w:numPr>
        <w:spacing w:after="0"/>
        <w:ind w:left="567" w:hanging="567"/>
        <w:contextualSpacing/>
        <w:jc w:val="both"/>
        <w:rPr>
          <w:b/>
          <w:sz w:val="22"/>
          <w:szCs w:val="22"/>
          <w:lang w:eastAsia="ar-SA"/>
        </w:rPr>
      </w:pPr>
      <w:r w:rsidRPr="003860C6">
        <w:rPr>
          <w:sz w:val="22"/>
          <w:szCs w:val="22"/>
          <w:lang w:eastAsia="ar-SA"/>
        </w:rPr>
        <w:t>Každá zo zmluvných strán je povinná písomnou formou vyrozumieť bez zbytočného odkladu druhú zmluvnú stranu o okolnostiach vylučujúcich zodpovednosť tejto zmluvnej strany s uvedením dôvodov a predpokladanej doby trvania takýchto okolností, inak sa na ňu hľadí tak, akoby vyššou mocou nebola postihnutá. Zmluvná strana odvolávajúca sa na okolnosti vylučujúce zodpovednosť je povinná poskytnúť druhej zmluvnej strane možnosť preveriť existenciu dôvodov vylučujúcich zodpovednosť</w:t>
      </w:r>
      <w:r w:rsidR="00BC2048" w:rsidRPr="003860C6">
        <w:rPr>
          <w:sz w:val="22"/>
          <w:szCs w:val="22"/>
          <w:lang w:eastAsia="ar-SA"/>
        </w:rPr>
        <w:t>.</w:t>
      </w:r>
    </w:p>
    <w:p w:rsidR="00BC2048" w:rsidRPr="003860C6" w:rsidRDefault="00BC2048" w:rsidP="00BC2048">
      <w:pPr>
        <w:pStyle w:val="Zkladntext"/>
        <w:spacing w:after="0"/>
        <w:ind w:left="567"/>
        <w:contextualSpacing/>
        <w:jc w:val="both"/>
        <w:rPr>
          <w:b/>
          <w:sz w:val="22"/>
          <w:szCs w:val="22"/>
          <w:lang w:eastAsia="ar-SA"/>
        </w:rPr>
      </w:pPr>
    </w:p>
    <w:p w:rsidR="00C31838" w:rsidRPr="003860C6" w:rsidRDefault="00C31838" w:rsidP="00BC2048">
      <w:pPr>
        <w:pStyle w:val="Zkladntext"/>
        <w:numPr>
          <w:ilvl w:val="1"/>
          <w:numId w:val="47"/>
        </w:numPr>
        <w:spacing w:after="0"/>
        <w:ind w:left="567" w:hanging="567"/>
        <w:contextualSpacing/>
        <w:jc w:val="both"/>
        <w:rPr>
          <w:b/>
          <w:sz w:val="22"/>
          <w:szCs w:val="22"/>
          <w:lang w:eastAsia="ar-SA"/>
        </w:rPr>
      </w:pPr>
      <w:r w:rsidRPr="003860C6">
        <w:rPr>
          <w:sz w:val="22"/>
          <w:szCs w:val="22"/>
          <w:lang w:eastAsia="ar-SA"/>
        </w:rPr>
        <w:t xml:space="preserve">Zmluvná strana postihnutá vyššou mocou sa zaväzuje vyvinúť primerané úsilie na odstránenie okolností vylučujúcich zodpovednosť, aby bolo možné plnenie predmetu tejto zmluvy a druhej zmluvnej strane písomne oznámiť zánik okolností vylučujúcich zodpovednosť. </w:t>
      </w:r>
    </w:p>
    <w:p w:rsidR="00C31838" w:rsidRPr="003860C6" w:rsidRDefault="00C31838" w:rsidP="00C31838">
      <w:pPr>
        <w:pStyle w:val="Zkladntext"/>
        <w:spacing w:after="0"/>
        <w:ind w:left="567"/>
        <w:contextualSpacing/>
        <w:rPr>
          <w:b/>
          <w:sz w:val="22"/>
          <w:szCs w:val="22"/>
          <w:lang w:eastAsia="ar-SA"/>
        </w:rPr>
      </w:pPr>
    </w:p>
    <w:p w:rsidR="00C31838" w:rsidRPr="003860C6" w:rsidRDefault="00C31838" w:rsidP="00C31838"/>
    <w:p w:rsidR="00350C2E" w:rsidRDefault="00350C2E" w:rsidP="00C31838">
      <w:pPr>
        <w:pStyle w:val="Zkladntext"/>
        <w:spacing w:after="0"/>
        <w:contextualSpacing/>
        <w:jc w:val="center"/>
        <w:rPr>
          <w:b/>
          <w:sz w:val="22"/>
          <w:szCs w:val="22"/>
          <w:lang w:eastAsia="ar-SA"/>
        </w:rPr>
      </w:pPr>
    </w:p>
    <w:p w:rsidR="00350C2E" w:rsidRDefault="00350C2E" w:rsidP="00C31838">
      <w:pPr>
        <w:pStyle w:val="Zkladntext"/>
        <w:spacing w:after="0"/>
        <w:contextualSpacing/>
        <w:jc w:val="center"/>
        <w:rPr>
          <w:b/>
          <w:sz w:val="22"/>
          <w:szCs w:val="22"/>
          <w:lang w:eastAsia="ar-SA"/>
        </w:rPr>
      </w:pPr>
    </w:p>
    <w:p w:rsidR="00C31838" w:rsidRPr="003860C6" w:rsidRDefault="00C31838" w:rsidP="00C31838">
      <w:pPr>
        <w:pStyle w:val="Zkladntext"/>
        <w:spacing w:after="0"/>
        <w:contextualSpacing/>
        <w:jc w:val="center"/>
        <w:rPr>
          <w:b/>
          <w:sz w:val="22"/>
          <w:szCs w:val="22"/>
          <w:lang w:eastAsia="ar-SA"/>
        </w:rPr>
      </w:pPr>
      <w:r w:rsidRPr="003860C6">
        <w:rPr>
          <w:b/>
          <w:sz w:val="22"/>
          <w:szCs w:val="22"/>
          <w:lang w:eastAsia="ar-SA"/>
        </w:rPr>
        <w:lastRenderedPageBreak/>
        <w:t xml:space="preserve">čl. XI. </w:t>
      </w:r>
    </w:p>
    <w:p w:rsidR="00C31838" w:rsidRPr="003860C6" w:rsidRDefault="00C31838" w:rsidP="00C31838">
      <w:pPr>
        <w:pStyle w:val="Zkladntext"/>
        <w:spacing w:after="0"/>
        <w:contextualSpacing/>
        <w:jc w:val="center"/>
        <w:rPr>
          <w:b/>
          <w:sz w:val="22"/>
          <w:szCs w:val="22"/>
          <w:lang w:eastAsia="ar-SA"/>
        </w:rPr>
      </w:pPr>
      <w:r w:rsidRPr="003860C6">
        <w:rPr>
          <w:b/>
          <w:sz w:val="22"/>
          <w:szCs w:val="22"/>
          <w:lang w:eastAsia="ar-SA"/>
        </w:rPr>
        <w:t>Ostatné ustanovenia</w:t>
      </w:r>
    </w:p>
    <w:p w:rsidR="00CD3E3C" w:rsidRPr="003860C6" w:rsidRDefault="00CD3E3C" w:rsidP="00C31838">
      <w:pPr>
        <w:pStyle w:val="Zkladntext"/>
        <w:spacing w:after="0"/>
        <w:contextualSpacing/>
        <w:jc w:val="center"/>
        <w:rPr>
          <w:sz w:val="22"/>
          <w:szCs w:val="22"/>
          <w:lang w:eastAsia="ar-SA"/>
        </w:rPr>
      </w:pPr>
    </w:p>
    <w:p w:rsidR="00A22738" w:rsidRPr="003860C6" w:rsidRDefault="00C31838" w:rsidP="00A22738">
      <w:pPr>
        <w:pStyle w:val="Zkladntext"/>
        <w:numPr>
          <w:ilvl w:val="0"/>
          <w:numId w:val="13"/>
        </w:numPr>
        <w:spacing w:after="0"/>
        <w:ind w:left="567" w:hanging="567"/>
        <w:contextualSpacing/>
        <w:jc w:val="both"/>
        <w:rPr>
          <w:b/>
          <w:sz w:val="22"/>
          <w:szCs w:val="22"/>
          <w:lang w:eastAsia="ar-SA"/>
        </w:rPr>
      </w:pPr>
      <w:r w:rsidRPr="003860C6">
        <w:rPr>
          <w:sz w:val="22"/>
          <w:szCs w:val="22"/>
          <w:lang w:eastAsia="ar-SA"/>
        </w:rPr>
        <w:t>Zhotoviteľ sa zaväzuje pri vykonávaní prác dodržiavať všeobecne záväzné predpisy, bezpečnostné predpisy a platné technické normy</w:t>
      </w:r>
      <w:r w:rsidRPr="003860C6">
        <w:rPr>
          <w:b/>
          <w:sz w:val="22"/>
          <w:szCs w:val="22"/>
          <w:lang w:eastAsia="ar-SA"/>
        </w:rPr>
        <w:t xml:space="preserve"> </w:t>
      </w:r>
      <w:r w:rsidRPr="003860C6">
        <w:rPr>
          <w:sz w:val="22"/>
          <w:szCs w:val="22"/>
          <w:lang w:eastAsia="ar-SA"/>
        </w:rPr>
        <w:t xml:space="preserve">v zmysle projektovej dokumentácie. Ustanovenia, ktoré nie sú obsiahnuté v návrhu tejto zmluvy sa budú riadiť všeobecne platnými ustanoveniami obsiahnutými v Obchodnom zákonníku – zákon č. 513/1992 Zb. v platnom znení a slovenským právnym poriadkom. </w:t>
      </w:r>
    </w:p>
    <w:p w:rsidR="00A22738" w:rsidRPr="003860C6" w:rsidRDefault="00A22738" w:rsidP="00A22738">
      <w:pPr>
        <w:pStyle w:val="Zkladntext"/>
        <w:spacing w:after="0"/>
        <w:ind w:left="567"/>
        <w:contextualSpacing/>
        <w:jc w:val="both"/>
        <w:rPr>
          <w:b/>
          <w:sz w:val="22"/>
          <w:szCs w:val="22"/>
          <w:lang w:eastAsia="ar-SA"/>
        </w:rPr>
      </w:pPr>
    </w:p>
    <w:p w:rsidR="00C31838" w:rsidRPr="003860C6" w:rsidRDefault="00C31838" w:rsidP="00A22738">
      <w:pPr>
        <w:pStyle w:val="Zkladntext"/>
        <w:numPr>
          <w:ilvl w:val="0"/>
          <w:numId w:val="13"/>
        </w:numPr>
        <w:spacing w:after="0"/>
        <w:ind w:left="567" w:hanging="567"/>
        <w:contextualSpacing/>
        <w:jc w:val="both"/>
        <w:rPr>
          <w:b/>
          <w:sz w:val="22"/>
          <w:szCs w:val="22"/>
          <w:lang w:eastAsia="ar-SA"/>
        </w:rPr>
      </w:pPr>
      <w:r w:rsidRPr="003860C6">
        <w:rPr>
          <w:sz w:val="22"/>
          <w:szCs w:val="22"/>
          <w:lang w:eastAsia="ar-SA"/>
        </w:rPr>
        <w:t>Zhotoviteľ súhlasí s vykonaním kontroly (auditu) overovania súvisiaceho s prácami kedykoľvek počas platnosti a účinnosti zmluvy, a to oprávnenými osobami</w:t>
      </w:r>
      <w:r w:rsidR="00A22738" w:rsidRPr="003860C6">
        <w:rPr>
          <w:sz w:val="22"/>
          <w:szCs w:val="22"/>
          <w:lang w:eastAsia="ar-SA"/>
        </w:rPr>
        <w:t xml:space="preserve"> </w:t>
      </w:r>
      <w:r w:rsidR="00A22738" w:rsidRPr="003860C6">
        <w:rPr>
          <w:bCs/>
          <w:sz w:val="22"/>
          <w:szCs w:val="22"/>
        </w:rPr>
        <w:t>v súlade s Projektovou zmluvou č. 75/2021/7.7 na realizáciu projektu č. ACC02P06 v rámci programu „Zmierňovanie a prispôsobovanie sa zmene klímy“ (SK-Klíma) a osobám</w:t>
      </w:r>
      <w:r w:rsidRPr="003860C6">
        <w:rPr>
          <w:sz w:val="22"/>
          <w:szCs w:val="22"/>
          <w:lang w:eastAsia="ar-SA"/>
        </w:rPr>
        <w:t xml:space="preserve"> určenými poskytovateľom  dotácie a poskytnúť im všetku potrebnú súčinnosť.</w:t>
      </w:r>
    </w:p>
    <w:p w:rsidR="00B707DF" w:rsidRPr="003860C6" w:rsidRDefault="00B707DF" w:rsidP="00B707DF">
      <w:pPr>
        <w:pStyle w:val="Odsekzoznamu"/>
        <w:rPr>
          <w:b/>
          <w:sz w:val="22"/>
          <w:szCs w:val="22"/>
          <w:lang w:eastAsia="ar-SA"/>
        </w:rPr>
      </w:pPr>
    </w:p>
    <w:p w:rsidR="00B707DF" w:rsidRPr="003860C6" w:rsidRDefault="00B707DF" w:rsidP="00A22738">
      <w:pPr>
        <w:pStyle w:val="Zkladntext"/>
        <w:numPr>
          <w:ilvl w:val="0"/>
          <w:numId w:val="13"/>
        </w:numPr>
        <w:spacing w:after="0"/>
        <w:ind w:left="567" w:hanging="567"/>
        <w:contextualSpacing/>
        <w:jc w:val="both"/>
        <w:rPr>
          <w:sz w:val="22"/>
          <w:szCs w:val="22"/>
          <w:lang w:eastAsia="ar-SA"/>
        </w:rPr>
      </w:pPr>
      <w:r w:rsidRPr="003860C6">
        <w:rPr>
          <w:sz w:val="22"/>
          <w:szCs w:val="22"/>
          <w:lang w:eastAsia="ar-SA"/>
        </w:rPr>
        <w:t>Zhotoviteľ – dodávateľ sa zaväzuje, že umožní všetkým kontrolným subjektom, vrátane Ministerstva životného prostredia Slovenskej republiky, Ministerstva investícií, regionálneho rozvoja</w:t>
      </w:r>
      <w:r w:rsidR="0054168A" w:rsidRPr="003860C6">
        <w:rPr>
          <w:sz w:val="22"/>
          <w:szCs w:val="22"/>
          <w:lang w:eastAsia="ar-SA"/>
        </w:rPr>
        <w:t xml:space="preserve"> a informatizácie Slovenskej republiky, Ministerstva financií Slovenskej republiky, Úradu pre finančný mechanizmus, Ministerstva zahraničných vecí Nórskeho kráľovstva</w:t>
      </w:r>
      <w:r w:rsidR="00737CD8" w:rsidRPr="003860C6">
        <w:rPr>
          <w:sz w:val="22"/>
          <w:szCs w:val="22"/>
          <w:lang w:eastAsia="ar-SA"/>
        </w:rPr>
        <w:t xml:space="preserve">, Výboru pre finančný mechanizmus, Úradu generálneho </w:t>
      </w:r>
      <w:proofErr w:type="spellStart"/>
      <w:r w:rsidR="00737CD8" w:rsidRPr="003860C6">
        <w:rPr>
          <w:sz w:val="22"/>
          <w:szCs w:val="22"/>
          <w:lang w:eastAsia="ar-SA"/>
        </w:rPr>
        <w:t>auditora</w:t>
      </w:r>
      <w:proofErr w:type="spellEnd"/>
      <w:r w:rsidR="00737CD8" w:rsidRPr="003860C6">
        <w:rPr>
          <w:sz w:val="22"/>
          <w:szCs w:val="22"/>
          <w:lang w:eastAsia="ar-SA"/>
        </w:rPr>
        <w:t xml:space="preserve"> Nórskeho kráľovstva</w:t>
      </w:r>
      <w:r w:rsidR="0054168A" w:rsidRPr="003860C6">
        <w:rPr>
          <w:sz w:val="22"/>
          <w:szCs w:val="22"/>
          <w:lang w:eastAsia="ar-SA"/>
        </w:rPr>
        <w:t xml:space="preserve"> a ďalším kontrolným orgánom a orgánom oprávneným na výkon kontroly v zmysle príslušných právnych predpisov SR, ako aj všetkým subjektom povereným týmito inštitúciami vykonať kontrolu dokladov súvisiacich s plnením tejto zmluvy, a to po celú dobu povinnej archivácie týchto dokumentov, určenou v súlade s platnými právnymi predpismi SR.</w:t>
      </w:r>
    </w:p>
    <w:p w:rsidR="00AD4693" w:rsidRPr="003860C6" w:rsidRDefault="00AD4693" w:rsidP="00AD4693">
      <w:pPr>
        <w:pStyle w:val="Odsekzoznamu"/>
        <w:rPr>
          <w:sz w:val="22"/>
          <w:szCs w:val="22"/>
          <w:lang w:eastAsia="ar-SA"/>
        </w:rPr>
      </w:pPr>
    </w:p>
    <w:p w:rsidR="00AD4693" w:rsidRPr="003860C6" w:rsidRDefault="00AD4693" w:rsidP="00A22738">
      <w:pPr>
        <w:pStyle w:val="Zkladntext"/>
        <w:numPr>
          <w:ilvl w:val="0"/>
          <w:numId w:val="13"/>
        </w:numPr>
        <w:spacing w:after="0"/>
        <w:ind w:left="567" w:hanging="567"/>
        <w:contextualSpacing/>
        <w:jc w:val="both"/>
        <w:rPr>
          <w:sz w:val="22"/>
          <w:szCs w:val="22"/>
          <w:lang w:eastAsia="ar-SA"/>
        </w:rPr>
      </w:pPr>
      <w:r w:rsidRPr="003860C6">
        <w:rPr>
          <w:sz w:val="22"/>
          <w:szCs w:val="22"/>
          <w:lang w:eastAsia="ar-SA"/>
        </w:rPr>
        <w:t>Zhotoviteľ sa zaväzuje objednávateľovi a všetkým kontrolným subjektom podľa bodu 11.3 tejto zmluvy umožniť úplný</w:t>
      </w:r>
      <w:r w:rsidR="005631FF" w:rsidRPr="003860C6">
        <w:rPr>
          <w:sz w:val="22"/>
          <w:szCs w:val="22"/>
          <w:lang w:eastAsia="ar-SA"/>
        </w:rPr>
        <w:t xml:space="preserve"> prístup</w:t>
      </w:r>
      <w:r w:rsidRPr="003860C6">
        <w:rPr>
          <w:sz w:val="22"/>
          <w:szCs w:val="22"/>
          <w:lang w:eastAsia="ar-SA"/>
        </w:rPr>
        <w:t xml:space="preserve"> k účtovníctvu zhotoviteľa pre vykonanie kontroly dokladov súvisiacich s plnením tejto zmluvy. </w:t>
      </w:r>
    </w:p>
    <w:p w:rsidR="00C31838" w:rsidRPr="003860C6" w:rsidRDefault="00C31838" w:rsidP="00AD4693">
      <w:pPr>
        <w:pStyle w:val="Zkladntext"/>
        <w:spacing w:after="0"/>
        <w:contextualSpacing/>
        <w:jc w:val="both"/>
        <w:rPr>
          <w:b/>
          <w:sz w:val="22"/>
          <w:szCs w:val="22"/>
          <w:lang w:eastAsia="ar-SA"/>
        </w:rPr>
      </w:pPr>
    </w:p>
    <w:p w:rsidR="00C31838" w:rsidRPr="003860C6" w:rsidRDefault="00C31838" w:rsidP="00C31838">
      <w:pPr>
        <w:pStyle w:val="Zkladntext"/>
        <w:numPr>
          <w:ilvl w:val="0"/>
          <w:numId w:val="13"/>
        </w:numPr>
        <w:spacing w:after="0"/>
        <w:ind w:left="567" w:hanging="567"/>
        <w:contextualSpacing/>
        <w:jc w:val="both"/>
        <w:rPr>
          <w:sz w:val="22"/>
          <w:szCs w:val="22"/>
        </w:rPr>
      </w:pPr>
      <w:r w:rsidRPr="003860C6">
        <w:rPr>
          <w:sz w:val="22"/>
          <w:szCs w:val="22"/>
          <w:lang w:eastAsia="ar-SA"/>
        </w:rPr>
        <w:t>Zhotoviteľ súhla</w:t>
      </w:r>
      <w:r w:rsidR="00BE1208" w:rsidRPr="003860C6">
        <w:rPr>
          <w:sz w:val="22"/>
          <w:szCs w:val="22"/>
          <w:lang w:eastAsia="ar-SA"/>
        </w:rPr>
        <w:t xml:space="preserve">sí s úpravou harmonogramu prác a </w:t>
      </w:r>
      <w:r w:rsidRPr="003860C6">
        <w:rPr>
          <w:sz w:val="22"/>
          <w:szCs w:val="22"/>
          <w:lang w:eastAsia="ar-SA"/>
        </w:rPr>
        <w:t>ďalšími podmienkami</w:t>
      </w:r>
      <w:r w:rsidR="00BE1208" w:rsidRPr="003860C6">
        <w:rPr>
          <w:sz w:val="22"/>
          <w:szCs w:val="22"/>
          <w:lang w:eastAsia="ar-SA"/>
        </w:rPr>
        <w:t xml:space="preserve"> a opatreniami</w:t>
      </w:r>
      <w:r w:rsidRPr="003860C6">
        <w:rPr>
          <w:sz w:val="22"/>
          <w:szCs w:val="22"/>
          <w:lang w:eastAsia="ar-SA"/>
        </w:rPr>
        <w:t>, ktoré určí objednávateľ z dôvodu zabezpečenia prevádzky školy a bezpečnosti jej žiakov a zamestnancov.</w:t>
      </w:r>
      <w:r w:rsidRPr="003860C6">
        <w:rPr>
          <w:sz w:val="22"/>
          <w:szCs w:val="22"/>
        </w:rPr>
        <w:t xml:space="preserve"> </w:t>
      </w:r>
      <w:r w:rsidR="00BE1208" w:rsidRPr="003860C6">
        <w:rPr>
          <w:sz w:val="22"/>
          <w:szCs w:val="22"/>
        </w:rPr>
        <w:t xml:space="preserve">Zhotoviteľ sa zaväzuje vykonať aj dodatočné opatrenia na zabezpečenie plynulej a bezpečnej prevádzky školy, bezpečnosti žiakov a zamestnancov školy počas realizácie prác. </w:t>
      </w:r>
      <w:r w:rsidRPr="003860C6">
        <w:rPr>
          <w:sz w:val="22"/>
          <w:szCs w:val="22"/>
        </w:rPr>
        <w:t>Zhotoviteľ sa zaväzuje zabezpečiť pracovisko proti šíreniu prašnosti a hlučnosti.</w:t>
      </w:r>
    </w:p>
    <w:p w:rsidR="00C31838" w:rsidRPr="003860C6" w:rsidRDefault="00C31838" w:rsidP="00C31838">
      <w:pPr>
        <w:pStyle w:val="Zkladntext"/>
        <w:spacing w:after="0"/>
        <w:ind w:left="567"/>
        <w:contextualSpacing/>
        <w:rPr>
          <w:b/>
          <w:sz w:val="22"/>
          <w:szCs w:val="22"/>
          <w:lang w:eastAsia="ar-SA"/>
        </w:rPr>
      </w:pPr>
    </w:p>
    <w:p w:rsidR="00FE41C7" w:rsidRPr="003860C6" w:rsidRDefault="00C31838" w:rsidP="00FE41C7">
      <w:pPr>
        <w:pStyle w:val="Zkladntext"/>
        <w:numPr>
          <w:ilvl w:val="0"/>
          <w:numId w:val="13"/>
        </w:numPr>
        <w:spacing w:after="0"/>
        <w:ind w:left="567" w:hanging="567"/>
        <w:contextualSpacing/>
        <w:jc w:val="both"/>
        <w:rPr>
          <w:b/>
          <w:sz w:val="22"/>
          <w:szCs w:val="22"/>
          <w:lang w:eastAsia="ar-SA"/>
        </w:rPr>
      </w:pPr>
      <w:r w:rsidRPr="003860C6">
        <w:rPr>
          <w:sz w:val="22"/>
          <w:szCs w:val="22"/>
          <w:lang w:eastAsia="ar-SA"/>
        </w:rPr>
        <w:t>Zhotoviteľ pri podpise tejto zmluvy predloží objednávateľovi fotokópiu platnej zmluvy na poistenie zodpovednosti za škodu spôsobenú podnikateľom v predmete zákazky v minimálnej výške celkovej ceny diela s DPH uvedenej v odseku 6.3 tejto zmluvy, alebo ekvivalent v inej mene, počas celej doby realizácie stavby a v záručnej dobe (príloha č. 4). Zhotoviteľ sa zaväzuje držať poistenie v platnosti počas celej vyššie uvedenej doby.</w:t>
      </w:r>
    </w:p>
    <w:p w:rsidR="00FE41C7" w:rsidRPr="003860C6" w:rsidRDefault="00FE41C7" w:rsidP="00FE41C7">
      <w:pPr>
        <w:pStyle w:val="Odsekzoznamu"/>
        <w:rPr>
          <w:sz w:val="22"/>
          <w:szCs w:val="22"/>
          <w:lang w:eastAsia="ar-SA"/>
        </w:rPr>
      </w:pPr>
    </w:p>
    <w:p w:rsidR="00FE41C7" w:rsidRPr="003860C6" w:rsidRDefault="00C31838" w:rsidP="00FE41C7">
      <w:pPr>
        <w:pStyle w:val="Zkladntext"/>
        <w:numPr>
          <w:ilvl w:val="0"/>
          <w:numId w:val="13"/>
        </w:numPr>
        <w:spacing w:after="0"/>
        <w:ind w:left="567" w:hanging="567"/>
        <w:contextualSpacing/>
        <w:jc w:val="both"/>
        <w:rPr>
          <w:b/>
          <w:sz w:val="22"/>
          <w:szCs w:val="22"/>
          <w:lang w:eastAsia="ar-SA"/>
        </w:rPr>
      </w:pPr>
      <w:r w:rsidRPr="003860C6">
        <w:rPr>
          <w:sz w:val="22"/>
          <w:szCs w:val="22"/>
          <w:lang w:eastAsia="ar-SA"/>
        </w:rPr>
        <w:t xml:space="preserve">Zhotoviteľ pri podpise tejto zmluvy predloží objednávateľovi </w:t>
      </w:r>
      <w:r w:rsidRPr="003860C6">
        <w:rPr>
          <w:sz w:val="22"/>
          <w:szCs w:val="22"/>
        </w:rPr>
        <w:t>predbežný písomný súhlas banky so zriadením neodvolateľnej bankovej záruky, prípadne iný obdobný písomný doklad preukazujúci predpoklad zriadenia neodvolateľnej bankovej záruky v prospech objednávateľa pre prípad nesplnenia záväzkov zhotoviteľa voči objednávateľovi ako výkonovú záruku vo výške</w:t>
      </w:r>
      <w:r w:rsidR="001C032A">
        <w:rPr>
          <w:sz w:val="22"/>
          <w:szCs w:val="22"/>
        </w:rPr>
        <w:t xml:space="preserve"> </w:t>
      </w:r>
      <w:r w:rsidRPr="003860C6">
        <w:rPr>
          <w:sz w:val="22"/>
          <w:szCs w:val="22"/>
        </w:rPr>
        <w:t>15 000,- EUR.</w:t>
      </w:r>
    </w:p>
    <w:p w:rsidR="00FE41C7" w:rsidRPr="003860C6" w:rsidRDefault="00FE41C7" w:rsidP="00FE41C7">
      <w:pPr>
        <w:pStyle w:val="Odsekzoznamu"/>
        <w:rPr>
          <w:sz w:val="22"/>
          <w:szCs w:val="22"/>
        </w:rPr>
      </w:pPr>
    </w:p>
    <w:p w:rsidR="00FE41C7" w:rsidRPr="003860C6" w:rsidRDefault="00C31838" w:rsidP="00FE41C7">
      <w:pPr>
        <w:pStyle w:val="Zkladntext"/>
        <w:numPr>
          <w:ilvl w:val="0"/>
          <w:numId w:val="13"/>
        </w:numPr>
        <w:spacing w:after="0"/>
        <w:ind w:left="567" w:hanging="567"/>
        <w:contextualSpacing/>
        <w:jc w:val="both"/>
        <w:rPr>
          <w:b/>
          <w:sz w:val="22"/>
          <w:szCs w:val="22"/>
          <w:lang w:eastAsia="ar-SA"/>
        </w:rPr>
      </w:pPr>
      <w:r w:rsidRPr="003860C6">
        <w:rPr>
          <w:sz w:val="22"/>
          <w:szCs w:val="22"/>
        </w:rPr>
        <w:t xml:space="preserve">Zhotoviteľ je povinný najneskôr do piatich dní odo dňa nadobudnutia účinnosti zmluvy predložiť písomný doklad o zriadení neodvolateľnej bankovej záruky v prospech objednávateľa pre prípad nesplnenia záväzkov zhotoviteľa zo zmluvy do výšky 15 000,- EUR (slovom pätnásťtisíc eur). Z obsahu bankovej záruky musí byť zrejmé, že sa banka neodvolateľne zaväzuje zaplatiť akúkoľvek sumu alebo sumy až do celkovej výšky bankou zaručenej sumy a to po doručení písomnej výzvy objednávateľa na zaplatenie. Výkonovú zábezpeku je možné zabezpečiť v uvedenej lehote aj vložením príslušnej sumy na bankový účet Objednávateľa uvedený v odseku 1.1. tejto zmluvy. Nesplnenie tejto povinnosti je závažným porušením zmluvných podmienok a objednávateľ je v takom prípade oprávnený od zmluvy o dielo </w:t>
      </w:r>
      <w:r w:rsidRPr="003860C6">
        <w:rPr>
          <w:sz w:val="22"/>
          <w:szCs w:val="22"/>
        </w:rPr>
        <w:lastRenderedPageBreak/>
        <w:t xml:space="preserve">odstúpiť a uplatniť si zmluvnú ponuku to výške          15 000,- EUR, tým nie je dotknutý nárok na náhradu škody. </w:t>
      </w:r>
    </w:p>
    <w:p w:rsidR="00FE41C7" w:rsidRPr="003860C6" w:rsidRDefault="00FE41C7" w:rsidP="00FE41C7">
      <w:pPr>
        <w:pStyle w:val="Odsekzoznamu"/>
        <w:rPr>
          <w:sz w:val="22"/>
          <w:szCs w:val="22"/>
        </w:rPr>
      </w:pPr>
    </w:p>
    <w:p w:rsidR="00FE41C7" w:rsidRPr="003860C6" w:rsidRDefault="00C31838" w:rsidP="00FE41C7">
      <w:pPr>
        <w:pStyle w:val="Zkladntext"/>
        <w:numPr>
          <w:ilvl w:val="0"/>
          <w:numId w:val="13"/>
        </w:numPr>
        <w:spacing w:after="0"/>
        <w:ind w:left="567" w:hanging="567"/>
        <w:contextualSpacing/>
        <w:jc w:val="both"/>
        <w:rPr>
          <w:b/>
          <w:sz w:val="22"/>
          <w:szCs w:val="22"/>
          <w:lang w:eastAsia="ar-SA"/>
        </w:rPr>
      </w:pPr>
      <w:r w:rsidRPr="003860C6">
        <w:rPr>
          <w:sz w:val="22"/>
          <w:szCs w:val="22"/>
        </w:rPr>
        <w:t>Zhotoviteľ je povinný sa zúčastniť kolaudačného konania. V prípade, že sa zhotoviteľ napriek riadnemu pozvaniu nedostaví, nesie všetky náklady na opakované kolaudačné konanie.</w:t>
      </w:r>
    </w:p>
    <w:p w:rsidR="00FE41C7" w:rsidRPr="003860C6" w:rsidRDefault="00FE41C7" w:rsidP="00FE41C7">
      <w:pPr>
        <w:pStyle w:val="Odsekzoznamu"/>
        <w:rPr>
          <w:sz w:val="22"/>
          <w:szCs w:val="22"/>
        </w:rPr>
      </w:pPr>
    </w:p>
    <w:p w:rsidR="00FE41C7" w:rsidRPr="003860C6" w:rsidRDefault="00C31838" w:rsidP="00FE41C7">
      <w:pPr>
        <w:pStyle w:val="Zkladntext"/>
        <w:numPr>
          <w:ilvl w:val="0"/>
          <w:numId w:val="13"/>
        </w:numPr>
        <w:spacing w:after="0"/>
        <w:ind w:left="567" w:hanging="567"/>
        <w:contextualSpacing/>
        <w:jc w:val="both"/>
        <w:rPr>
          <w:b/>
          <w:sz w:val="22"/>
          <w:szCs w:val="22"/>
          <w:lang w:eastAsia="ar-SA"/>
        </w:rPr>
      </w:pPr>
      <w:r w:rsidRPr="003860C6">
        <w:rPr>
          <w:sz w:val="22"/>
          <w:szCs w:val="22"/>
        </w:rPr>
        <w:t>Zhotoviteľ je povinný poskytnúť objednávateľovi pre účely kolaudačného konania nevyhnutnú súčinnosť a bezodkladne odstrániť všetky nedostatky zistené v kolaudačnom konaní na ním zrealizovanom diele, prípadne v dokladovej časti, pokiaľ tieto bránia vydaniu kolaudačného rozhodnutia.</w:t>
      </w:r>
    </w:p>
    <w:p w:rsidR="00FE41C7" w:rsidRPr="003860C6" w:rsidRDefault="00FE41C7" w:rsidP="00FE41C7">
      <w:pPr>
        <w:pStyle w:val="Odsekzoznamu"/>
        <w:rPr>
          <w:sz w:val="22"/>
          <w:szCs w:val="22"/>
        </w:rPr>
      </w:pPr>
    </w:p>
    <w:p w:rsidR="00FE41C7" w:rsidRPr="003860C6" w:rsidRDefault="00C31838" w:rsidP="00FE41C7">
      <w:pPr>
        <w:pStyle w:val="Zkladntext"/>
        <w:numPr>
          <w:ilvl w:val="0"/>
          <w:numId w:val="13"/>
        </w:numPr>
        <w:spacing w:after="0"/>
        <w:ind w:left="567" w:hanging="567"/>
        <w:contextualSpacing/>
        <w:jc w:val="both"/>
        <w:rPr>
          <w:b/>
          <w:sz w:val="22"/>
          <w:szCs w:val="22"/>
          <w:lang w:eastAsia="ar-SA"/>
        </w:rPr>
      </w:pPr>
      <w:r w:rsidRPr="003860C6">
        <w:rPr>
          <w:sz w:val="22"/>
          <w:szCs w:val="22"/>
        </w:rPr>
        <w:t xml:space="preserve">Objednávateľ je povinný poslať bez zbytočného odkladu zhotoviteľovi kópiu kolaudačného rozhodnutia, pokiaľ sú v ňom stanovené povinnosti zhotoviteľa. </w:t>
      </w:r>
    </w:p>
    <w:p w:rsidR="00FE41C7" w:rsidRPr="003860C6" w:rsidRDefault="00FE41C7" w:rsidP="00FE41C7">
      <w:pPr>
        <w:pStyle w:val="Odsekzoznamu"/>
        <w:rPr>
          <w:sz w:val="22"/>
          <w:szCs w:val="22"/>
        </w:rPr>
      </w:pPr>
    </w:p>
    <w:p w:rsidR="00FE41C7" w:rsidRPr="003860C6" w:rsidRDefault="00C31838" w:rsidP="00FE41C7">
      <w:pPr>
        <w:pStyle w:val="Zkladntext"/>
        <w:numPr>
          <w:ilvl w:val="0"/>
          <w:numId w:val="13"/>
        </w:numPr>
        <w:spacing w:after="0"/>
        <w:ind w:left="567" w:hanging="567"/>
        <w:contextualSpacing/>
        <w:jc w:val="both"/>
        <w:rPr>
          <w:b/>
          <w:sz w:val="22"/>
          <w:szCs w:val="22"/>
          <w:lang w:eastAsia="ar-SA"/>
        </w:rPr>
      </w:pPr>
      <w:r w:rsidRPr="003860C6">
        <w:rPr>
          <w:sz w:val="22"/>
          <w:szCs w:val="22"/>
        </w:rPr>
        <w:t xml:space="preserve">Zhotoviteľ je povinný splniť svoje povinnosti vyplývajúce z kolaudačného rozhodnutia v lehote tam stanovenej a ak nebola lehota stanovená, tak najneskôr do 30 (tridsiatich) dní odo dňa doručenia kópie kolaudačného rozhodnutia. </w:t>
      </w:r>
    </w:p>
    <w:p w:rsidR="00EC1B60" w:rsidRPr="003860C6" w:rsidRDefault="00EC1B60" w:rsidP="00FE41C7">
      <w:pPr>
        <w:pStyle w:val="Odsekzoznamu"/>
        <w:rPr>
          <w:sz w:val="22"/>
          <w:szCs w:val="22"/>
        </w:rPr>
      </w:pPr>
    </w:p>
    <w:p w:rsidR="00FE41C7" w:rsidRPr="003860C6" w:rsidRDefault="00A2771D" w:rsidP="00FE41C7">
      <w:pPr>
        <w:pStyle w:val="Zkladntext"/>
        <w:numPr>
          <w:ilvl w:val="0"/>
          <w:numId w:val="13"/>
        </w:numPr>
        <w:spacing w:after="0"/>
        <w:ind w:left="567" w:hanging="567"/>
        <w:contextualSpacing/>
        <w:jc w:val="both"/>
        <w:rPr>
          <w:b/>
          <w:sz w:val="22"/>
          <w:szCs w:val="22"/>
          <w:lang w:eastAsia="ar-SA"/>
        </w:rPr>
      </w:pPr>
      <w:r w:rsidRPr="003860C6">
        <w:rPr>
          <w:sz w:val="22"/>
          <w:szCs w:val="22"/>
        </w:rPr>
        <w:t>Zmluvné strany</w:t>
      </w:r>
      <w:r w:rsidR="00C31838" w:rsidRPr="003860C6">
        <w:rPr>
          <w:sz w:val="22"/>
          <w:szCs w:val="22"/>
        </w:rPr>
        <w:t xml:space="preserve"> sa dohodli, že ak v tejto zmluve nie je ustanovené inak, písomná komunikácia podľa tejto zmluvy alebo v súvislosti s touto zmluvou bude doručovať doporučenou poštou, kuriérom alebo osobne a v prípadoch stanovených touto zmluvou aj prostredníctvom e-mailu, telefonicky alebo faxom s nasledovným písomným doplnením takejto komunikácie v lehote 3 dní.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rsidR="00FE41C7" w:rsidRPr="003860C6" w:rsidRDefault="00FE41C7" w:rsidP="00FE41C7">
      <w:pPr>
        <w:pStyle w:val="Odsekzoznamu"/>
        <w:rPr>
          <w:sz w:val="22"/>
          <w:szCs w:val="22"/>
        </w:rPr>
      </w:pPr>
    </w:p>
    <w:p w:rsidR="00C31838" w:rsidRPr="003860C6" w:rsidRDefault="00C31838" w:rsidP="00FE41C7">
      <w:pPr>
        <w:pStyle w:val="Zkladntext"/>
        <w:numPr>
          <w:ilvl w:val="0"/>
          <w:numId w:val="13"/>
        </w:numPr>
        <w:spacing w:after="0"/>
        <w:ind w:left="567" w:hanging="567"/>
        <w:contextualSpacing/>
        <w:jc w:val="both"/>
        <w:rPr>
          <w:b/>
          <w:sz w:val="22"/>
          <w:szCs w:val="22"/>
          <w:lang w:eastAsia="ar-SA"/>
        </w:rPr>
      </w:pPr>
      <w:r w:rsidRPr="003860C6">
        <w:rPr>
          <w:sz w:val="22"/>
          <w:szCs w:val="22"/>
        </w:rPr>
        <w:t>Objednávateľ má právo odstúpiť od zmluvy v prípade podstatného porušenia zmluvy zhotoviteľom. Na účely tejto zmluvy  za podstatné porušenie zmluvy zhotoviteľom považuje najmä:</w:t>
      </w:r>
    </w:p>
    <w:p w:rsidR="00C31838" w:rsidRPr="003860C6" w:rsidRDefault="00C31838" w:rsidP="00965F8C">
      <w:pPr>
        <w:numPr>
          <w:ilvl w:val="0"/>
          <w:numId w:val="34"/>
        </w:numPr>
        <w:ind w:left="851" w:hanging="284"/>
        <w:jc w:val="both"/>
        <w:rPr>
          <w:sz w:val="22"/>
          <w:szCs w:val="22"/>
        </w:rPr>
      </w:pPr>
      <w:r w:rsidRPr="003860C6">
        <w:rPr>
          <w:sz w:val="22"/>
          <w:szCs w:val="22"/>
        </w:rPr>
        <w:t xml:space="preserve">ak sa preukáže, že zhotoviteľ v ponuke v rámci verejnej súťaže alebo v odpovedi na Výzvu na podanie ponuky predložil nepravdivé doklady alebo uviedol nepravdivé, neúplné alebo skreslené údaje, </w:t>
      </w:r>
    </w:p>
    <w:p w:rsidR="00C31838" w:rsidRPr="003860C6" w:rsidRDefault="00C31838" w:rsidP="00965F8C">
      <w:pPr>
        <w:numPr>
          <w:ilvl w:val="0"/>
          <w:numId w:val="34"/>
        </w:numPr>
        <w:ind w:left="851" w:hanging="284"/>
        <w:jc w:val="both"/>
        <w:rPr>
          <w:sz w:val="22"/>
          <w:szCs w:val="22"/>
        </w:rPr>
      </w:pPr>
      <w:r w:rsidRPr="003860C6">
        <w:rPr>
          <w:sz w:val="22"/>
          <w:szCs w:val="22"/>
        </w:rPr>
        <w:t xml:space="preserve">bol na majetok zhotoviteľa vyhlásený konkurz, bolo proti zhotoviteľovi začaté konkurzné alebo reštrukturalizačné konanie, príp. počas tohto konania bol proti zhotoviteľovi pre nedostatok majetku zamietnutý návrh na vyhlásenie konkurzu, alebo bol zrušený  konkurzu z dôvodu, že majetok úpadcu nepostačuje na úhradu výdavkov a odmenu správcu konkurznej podstaty, ako aj vtedy, ak existuje dôvodná obava, že plnenie záväzkov zhotoviteľa v zmysle tejto rámcovej dohody je vážne ohrozené, </w:t>
      </w:r>
    </w:p>
    <w:p w:rsidR="00C31838" w:rsidRPr="003860C6" w:rsidRDefault="00C31838" w:rsidP="00965F8C">
      <w:pPr>
        <w:pStyle w:val="Odsekzoznamu"/>
        <w:numPr>
          <w:ilvl w:val="0"/>
          <w:numId w:val="34"/>
        </w:numPr>
        <w:tabs>
          <w:tab w:val="left" w:pos="709"/>
        </w:tabs>
        <w:autoSpaceDE w:val="0"/>
        <w:autoSpaceDN w:val="0"/>
        <w:adjustRightInd w:val="0"/>
        <w:ind w:left="851" w:hanging="284"/>
        <w:contextualSpacing w:val="0"/>
        <w:jc w:val="both"/>
        <w:rPr>
          <w:sz w:val="22"/>
          <w:szCs w:val="22"/>
        </w:rPr>
      </w:pPr>
      <w:r w:rsidRPr="003860C6">
        <w:rPr>
          <w:sz w:val="22"/>
          <w:szCs w:val="22"/>
        </w:rPr>
        <w:t xml:space="preserve">zhotoviteľ je v likvidácii, </w:t>
      </w:r>
    </w:p>
    <w:p w:rsidR="00C31838" w:rsidRPr="003860C6" w:rsidRDefault="00C31838" w:rsidP="00965F8C">
      <w:pPr>
        <w:pStyle w:val="Odsekzoznamu"/>
        <w:numPr>
          <w:ilvl w:val="0"/>
          <w:numId w:val="34"/>
        </w:numPr>
        <w:tabs>
          <w:tab w:val="left" w:pos="709"/>
        </w:tabs>
        <w:autoSpaceDE w:val="0"/>
        <w:autoSpaceDN w:val="0"/>
        <w:adjustRightInd w:val="0"/>
        <w:ind w:left="851" w:hanging="284"/>
        <w:contextualSpacing w:val="0"/>
        <w:jc w:val="both"/>
        <w:rPr>
          <w:sz w:val="22"/>
          <w:szCs w:val="22"/>
        </w:rPr>
      </w:pPr>
      <w:r w:rsidRPr="003860C6">
        <w:rPr>
          <w:sz w:val="22"/>
          <w:szCs w:val="22"/>
        </w:rPr>
        <w:t>zhotoviteľ nezl</w:t>
      </w:r>
      <w:r w:rsidR="00FE41C7" w:rsidRPr="003860C6">
        <w:rPr>
          <w:sz w:val="22"/>
          <w:szCs w:val="22"/>
        </w:rPr>
        <w:t>ožil zábezpeku podľa odseku 11.</w:t>
      </w:r>
      <w:r w:rsidR="00C07C31" w:rsidRPr="003860C6">
        <w:rPr>
          <w:sz w:val="22"/>
          <w:szCs w:val="22"/>
        </w:rPr>
        <w:t>8</w:t>
      </w:r>
      <w:r w:rsidRPr="003860C6">
        <w:rPr>
          <w:sz w:val="22"/>
          <w:szCs w:val="22"/>
        </w:rPr>
        <w:t xml:space="preserve"> tejto zmluvy</w:t>
      </w:r>
    </w:p>
    <w:p w:rsidR="00C31838" w:rsidRPr="003860C6" w:rsidRDefault="00C31838" w:rsidP="00965F8C">
      <w:pPr>
        <w:tabs>
          <w:tab w:val="left" w:pos="709"/>
        </w:tabs>
        <w:autoSpaceDE w:val="0"/>
        <w:autoSpaceDN w:val="0"/>
        <w:adjustRightInd w:val="0"/>
        <w:ind w:left="851" w:hanging="284"/>
        <w:jc w:val="both"/>
        <w:rPr>
          <w:ins w:id="3" w:author="pekarova" w:date="2019-07-31T16:47:00Z"/>
          <w:sz w:val="22"/>
          <w:szCs w:val="22"/>
        </w:rPr>
      </w:pPr>
      <w:r w:rsidRPr="003860C6">
        <w:rPr>
          <w:sz w:val="22"/>
          <w:szCs w:val="22"/>
        </w:rPr>
        <w:t>e)  zhotoviteľ nedodržal podmienky odseku 11.</w:t>
      </w:r>
      <w:r w:rsidR="00C07C31" w:rsidRPr="003860C6">
        <w:rPr>
          <w:sz w:val="22"/>
          <w:szCs w:val="22"/>
        </w:rPr>
        <w:t>6</w:t>
      </w:r>
      <w:r w:rsidRPr="003860C6">
        <w:rPr>
          <w:sz w:val="22"/>
          <w:szCs w:val="22"/>
        </w:rPr>
        <w:t xml:space="preserve"> tejto zmluvy</w:t>
      </w:r>
    </w:p>
    <w:p w:rsidR="00C31838" w:rsidRPr="003860C6" w:rsidRDefault="00C31838" w:rsidP="00C31838">
      <w:pPr>
        <w:ind w:left="567" w:hanging="567"/>
        <w:jc w:val="both"/>
        <w:rPr>
          <w:sz w:val="22"/>
          <w:szCs w:val="22"/>
        </w:rPr>
      </w:pPr>
    </w:p>
    <w:p w:rsidR="00C31838" w:rsidRPr="003860C6" w:rsidRDefault="00C31838" w:rsidP="00FE41C7">
      <w:pPr>
        <w:pStyle w:val="Odsekzoznamu"/>
        <w:ind w:left="567"/>
        <w:jc w:val="both"/>
        <w:rPr>
          <w:sz w:val="22"/>
          <w:szCs w:val="22"/>
        </w:rPr>
      </w:pPr>
      <w:r w:rsidRPr="003860C6">
        <w:rPr>
          <w:sz w:val="22"/>
          <w:szCs w:val="22"/>
        </w:rPr>
        <w:t xml:space="preserve">V prípade nepodstatného porušenia zmluvy  sú zmluvné strany oprávnené od zmluvy odstúpiť po márnom uplynutí primeranej doby stanovenej v písomnej výzve druhého účastníka dohody na odstránenie konania v rozpore so zmluvou, prílohami a právnymi predpismi ako aj následkov takéhoto konania. Ak sa účastníci dohody písomne nedohodnú inak, primeranou lehotou podľa predchádzajúcej vety je 10 (desať) dní. </w:t>
      </w:r>
    </w:p>
    <w:p w:rsidR="00965F8C" w:rsidRPr="003860C6" w:rsidRDefault="00965F8C" w:rsidP="00965F8C">
      <w:pPr>
        <w:pStyle w:val="Odsekzoznamu"/>
        <w:ind w:left="1047"/>
        <w:jc w:val="both"/>
        <w:rPr>
          <w:sz w:val="22"/>
          <w:szCs w:val="22"/>
        </w:rPr>
      </w:pPr>
    </w:p>
    <w:p w:rsidR="00C31838" w:rsidRPr="003860C6" w:rsidRDefault="00C31838" w:rsidP="00C22C42">
      <w:pPr>
        <w:pStyle w:val="Odsekzoznamu"/>
        <w:numPr>
          <w:ilvl w:val="1"/>
          <w:numId w:val="39"/>
        </w:numPr>
        <w:jc w:val="both"/>
        <w:rPr>
          <w:sz w:val="22"/>
          <w:szCs w:val="22"/>
        </w:rPr>
      </w:pPr>
      <w:r w:rsidRPr="003860C6">
        <w:rPr>
          <w:sz w:val="22"/>
          <w:szCs w:val="22"/>
        </w:rPr>
        <w:t xml:space="preserve">V prípade, ak nastanú právne skutočnosti majúce za následok zmenu v právnom postavení zhotoviteľa (napr. vyhlásenie konkurzu, vstup do likvidácie, zmena právnej formy, zmena v oprávneniach konať v mene zhotoviteľa a podobne) alebo akákoľvek iná zmena majúca priamy vplyv na plnenie zo strany zhotoviteľa, je zhotoviteľ povinný písomne oznámiť tieto skutočnosti písomne objednávateľovi najneskôr do 5 (piatich) dní, od kedy tieto skutočnosti nastali. Ak tak </w:t>
      </w:r>
      <w:r w:rsidRPr="003860C6">
        <w:rPr>
          <w:sz w:val="22"/>
          <w:szCs w:val="22"/>
        </w:rPr>
        <w:lastRenderedPageBreak/>
        <w:t>neurobí, zodpovedá za škodu spôsobenú objednávateľovi v dôsledku porušenia tejto povinnosti a objednávateľ má právo odstúpiť od zmluvy. Za akúkoľvek inú zmenu sa považuje aj zmena bankového spojenia zhotoviteľa, pričom k tejto informácii priloží aj potvrdenie príslušnej banky.</w:t>
      </w:r>
    </w:p>
    <w:p w:rsidR="00C22C42" w:rsidRPr="003860C6" w:rsidRDefault="00C22C42" w:rsidP="00C22C42">
      <w:pPr>
        <w:pStyle w:val="Odsekzoznamu"/>
        <w:ind w:left="480"/>
        <w:jc w:val="both"/>
        <w:rPr>
          <w:sz w:val="22"/>
          <w:szCs w:val="22"/>
        </w:rPr>
      </w:pPr>
    </w:p>
    <w:p w:rsidR="00C31838" w:rsidRPr="003860C6" w:rsidRDefault="00C31838" w:rsidP="00757F71">
      <w:pPr>
        <w:pStyle w:val="Odsekzoznamu"/>
        <w:numPr>
          <w:ilvl w:val="1"/>
          <w:numId w:val="39"/>
        </w:numPr>
        <w:ind w:left="567" w:hanging="567"/>
        <w:jc w:val="both"/>
        <w:rPr>
          <w:sz w:val="22"/>
          <w:szCs w:val="22"/>
        </w:rPr>
      </w:pPr>
      <w:r w:rsidRPr="003860C6">
        <w:rPr>
          <w:sz w:val="22"/>
          <w:szCs w:val="22"/>
        </w:rPr>
        <w:t>Odstúpenie od Zmluvy sa spravuje ustanoveniami § 344 a </w:t>
      </w:r>
      <w:proofErr w:type="spellStart"/>
      <w:r w:rsidRPr="003860C6">
        <w:rPr>
          <w:sz w:val="22"/>
          <w:szCs w:val="22"/>
        </w:rPr>
        <w:t>nasl</w:t>
      </w:r>
      <w:proofErr w:type="spellEnd"/>
      <w:r w:rsidRPr="003860C6">
        <w:rPr>
          <w:sz w:val="22"/>
          <w:szCs w:val="22"/>
        </w:rPr>
        <w:t>. zákona č. 513/1991 Zb. Obchodný zákonník v znení neskorších predpisov. Odstúpenie musí mať písomnú formu, musí byť doručené druhému účastníkovi dohody (tej, ktorá svoju povinnosť porušila) a jeho účinky nastávajú dňom doručenia odstúpenia. Odstúpením od Objednávky nie je dotknuté právo na náhradu škody v plnej výške.</w:t>
      </w:r>
    </w:p>
    <w:p w:rsidR="00757F71" w:rsidRPr="003860C6" w:rsidRDefault="00757F71" w:rsidP="00757F71">
      <w:pPr>
        <w:pStyle w:val="Odsekzoznamu"/>
        <w:ind w:left="567"/>
        <w:jc w:val="both"/>
        <w:rPr>
          <w:sz w:val="22"/>
          <w:szCs w:val="22"/>
        </w:rPr>
      </w:pPr>
    </w:p>
    <w:p w:rsidR="00C31838" w:rsidRPr="003860C6" w:rsidRDefault="00C31838" w:rsidP="00757F71">
      <w:pPr>
        <w:ind w:left="567" w:hanging="567"/>
        <w:jc w:val="both"/>
        <w:rPr>
          <w:sz w:val="22"/>
          <w:szCs w:val="22"/>
        </w:rPr>
      </w:pPr>
      <w:r w:rsidRPr="003860C6">
        <w:rPr>
          <w:sz w:val="22"/>
          <w:szCs w:val="22"/>
        </w:rPr>
        <w:t>11.16 Objednávateľ je oprávnený vypovedať zmluvu písomnou výpoveďou bez udania dôvodu. Výpovedná doba je 2 (dva) mesiace a začína plynúť prvým dňom kalendárneho mesiaca nasledujúceho po mesiaci, v ktorom bola výpoveď doručená zhotoviteľovi.</w:t>
      </w:r>
    </w:p>
    <w:p w:rsidR="00C31838" w:rsidRPr="003860C6" w:rsidRDefault="00C31838" w:rsidP="00C31838">
      <w:pPr>
        <w:ind w:left="426" w:hanging="426"/>
        <w:jc w:val="both"/>
        <w:rPr>
          <w:sz w:val="22"/>
          <w:szCs w:val="22"/>
        </w:rPr>
      </w:pPr>
    </w:p>
    <w:p w:rsidR="00C31838" w:rsidRPr="003860C6" w:rsidRDefault="00C31838" w:rsidP="00C31838">
      <w:pPr>
        <w:jc w:val="center"/>
        <w:rPr>
          <w:b/>
          <w:sz w:val="22"/>
          <w:szCs w:val="22"/>
        </w:rPr>
      </w:pPr>
      <w:r w:rsidRPr="003860C6">
        <w:rPr>
          <w:b/>
          <w:sz w:val="22"/>
          <w:szCs w:val="22"/>
        </w:rPr>
        <w:t>čl. XII.</w:t>
      </w:r>
    </w:p>
    <w:p w:rsidR="00C31838" w:rsidRPr="003860C6" w:rsidRDefault="00C31838" w:rsidP="00757F71">
      <w:pPr>
        <w:pStyle w:val="Zkladntext"/>
        <w:spacing w:after="0"/>
        <w:contextualSpacing/>
        <w:jc w:val="center"/>
        <w:rPr>
          <w:b/>
          <w:sz w:val="22"/>
          <w:szCs w:val="22"/>
          <w:lang w:eastAsia="ar-SA"/>
        </w:rPr>
      </w:pPr>
      <w:r w:rsidRPr="003860C6">
        <w:rPr>
          <w:b/>
          <w:sz w:val="22"/>
          <w:szCs w:val="22"/>
          <w:lang w:eastAsia="ar-SA"/>
        </w:rPr>
        <w:t xml:space="preserve">Záverečné ustanovenia </w:t>
      </w:r>
    </w:p>
    <w:p w:rsidR="00CD3E3C" w:rsidRPr="003860C6" w:rsidRDefault="00CD3E3C" w:rsidP="00757F71">
      <w:pPr>
        <w:pStyle w:val="Zkladntext"/>
        <w:spacing w:after="0"/>
        <w:contextualSpacing/>
        <w:jc w:val="center"/>
        <w:rPr>
          <w:sz w:val="22"/>
          <w:szCs w:val="22"/>
          <w:lang w:eastAsia="ar-SA"/>
        </w:rPr>
      </w:pPr>
    </w:p>
    <w:p w:rsidR="00C31838" w:rsidRPr="003860C6" w:rsidRDefault="00C31838" w:rsidP="00C31838">
      <w:pPr>
        <w:pStyle w:val="OdsekzoznamuCalibri"/>
        <w:numPr>
          <w:ilvl w:val="0"/>
          <w:numId w:val="14"/>
        </w:numPr>
        <w:spacing w:before="0"/>
        <w:ind w:left="540" w:hanging="540"/>
        <w:rPr>
          <w:rFonts w:ascii="Times New Roman" w:hAnsi="Times New Roman" w:cs="Times New Roman"/>
        </w:rPr>
      </w:pPr>
      <w:r w:rsidRPr="003860C6">
        <w:rPr>
          <w:rFonts w:ascii="Times New Roman" w:hAnsi="Times New Roman" w:cs="Times New Roman"/>
        </w:rPr>
        <w:t>Táto zmluva nadobúda platnosť dňom jej podpisu</w:t>
      </w:r>
      <w:r w:rsidRPr="003860C6">
        <w:rPr>
          <w:rFonts w:ascii="Times New Roman" w:hAnsi="Times New Roman" w:cs="Times New Roman"/>
          <w:b/>
        </w:rPr>
        <w:t xml:space="preserve"> </w:t>
      </w:r>
      <w:r w:rsidRPr="003860C6">
        <w:rPr>
          <w:rFonts w:ascii="Times New Roman" w:hAnsi="Times New Roman" w:cs="Times New Roman"/>
        </w:rPr>
        <w:t xml:space="preserve">oprávnenými zástupcami oboch  zmluvných strán. Objednávateľ si vyhradzuje právo zmluvu predložiť na prerokovanie Mestskému zastupiteľstvu v Šali. </w:t>
      </w:r>
    </w:p>
    <w:p w:rsidR="00C31838" w:rsidRPr="003860C6" w:rsidRDefault="00C31838" w:rsidP="00C31838">
      <w:pPr>
        <w:pStyle w:val="OdsekzoznamuCalibri"/>
        <w:spacing w:before="0"/>
        <w:ind w:left="540"/>
        <w:rPr>
          <w:rFonts w:ascii="Times New Roman" w:hAnsi="Times New Roman" w:cs="Times New Roman"/>
        </w:rPr>
      </w:pPr>
    </w:p>
    <w:p w:rsidR="00C31838" w:rsidRPr="003860C6" w:rsidRDefault="00C31838" w:rsidP="00C31838">
      <w:pPr>
        <w:pStyle w:val="OdsekzoznamuCalibri"/>
        <w:numPr>
          <w:ilvl w:val="0"/>
          <w:numId w:val="14"/>
        </w:numPr>
        <w:spacing w:before="0"/>
        <w:ind w:left="540" w:hanging="540"/>
        <w:rPr>
          <w:rFonts w:ascii="Times New Roman" w:hAnsi="Times New Roman" w:cs="Times New Roman"/>
        </w:rPr>
      </w:pPr>
      <w:r w:rsidRPr="003860C6">
        <w:rPr>
          <w:rFonts w:ascii="Times New Roman" w:hAnsi="Times New Roman" w:cs="Times New Roman"/>
        </w:rPr>
        <w:t>Túto zmluvu v zmysle § 5a zákona č. 211/2000 Z. z. o slobodnom prístupe k informáciám a o zmene a doplnení niektorých zákonov (zákon o slobode informácií) v platnom znení objednávateľ zverejní na svojom webovom sídle. Zmluva nadobúda účinnosť až nasledujúcim dňom po jej zverejnení.</w:t>
      </w:r>
    </w:p>
    <w:p w:rsidR="00C31838" w:rsidRPr="003860C6" w:rsidRDefault="00C31838" w:rsidP="00C31838">
      <w:pPr>
        <w:pStyle w:val="OdsekzoznamuCalibri"/>
        <w:spacing w:before="0"/>
        <w:ind w:left="540"/>
        <w:rPr>
          <w:rFonts w:ascii="Times New Roman" w:hAnsi="Times New Roman" w:cs="Times New Roman"/>
        </w:rPr>
      </w:pPr>
    </w:p>
    <w:p w:rsidR="00C31838" w:rsidRPr="003860C6" w:rsidRDefault="00C31838" w:rsidP="00C31838">
      <w:pPr>
        <w:pStyle w:val="OdsekzoznamuCalibri"/>
        <w:numPr>
          <w:ilvl w:val="0"/>
          <w:numId w:val="14"/>
        </w:numPr>
        <w:spacing w:before="0"/>
        <w:ind w:left="540" w:hanging="540"/>
        <w:rPr>
          <w:rFonts w:ascii="Times New Roman" w:hAnsi="Times New Roman" w:cs="Times New Roman"/>
        </w:rPr>
      </w:pPr>
      <w:r w:rsidRPr="003860C6">
        <w:rPr>
          <w:rFonts w:ascii="Times New Roman" w:hAnsi="Times New Roman" w:cs="Times New Roman"/>
        </w:rPr>
        <w:t>Zmluvné strany súhlasia so zverejnením celej zmluvy po jej podpise oboma zmluvnými stranami na webovom sídle objednávateľa.</w:t>
      </w:r>
    </w:p>
    <w:p w:rsidR="00C31838" w:rsidRPr="003860C6" w:rsidRDefault="00C31838" w:rsidP="00C31838">
      <w:pPr>
        <w:pStyle w:val="Odsekzoznamu"/>
      </w:pPr>
    </w:p>
    <w:p w:rsidR="00C31838" w:rsidRPr="003860C6" w:rsidRDefault="00C31838" w:rsidP="00C31838">
      <w:pPr>
        <w:pStyle w:val="OdsekzoznamuCalibri"/>
        <w:numPr>
          <w:ilvl w:val="0"/>
          <w:numId w:val="14"/>
        </w:numPr>
        <w:spacing w:before="0"/>
        <w:ind w:left="540" w:hanging="540"/>
        <w:rPr>
          <w:rFonts w:ascii="Times New Roman" w:hAnsi="Times New Roman" w:cs="Times New Roman"/>
        </w:rPr>
      </w:pPr>
      <w:r w:rsidRPr="003860C6">
        <w:rPr>
          <w:rFonts w:ascii="Times New Roman" w:hAnsi="Times New Roman" w:cs="Times New Roman"/>
        </w:rPr>
        <w:t>Zmluvné strany sa zaväzujú riešiť prípadné spory vyplývajúce z tejto zmluvy o dielo prednostne formou dohody (zmieru) prostredníctvom svojich zástupcov.</w:t>
      </w:r>
    </w:p>
    <w:p w:rsidR="004D312B" w:rsidRPr="003860C6" w:rsidRDefault="004D312B" w:rsidP="004D312B">
      <w:pPr>
        <w:pStyle w:val="Odsekzoznamu"/>
      </w:pPr>
    </w:p>
    <w:p w:rsidR="004D312B" w:rsidRPr="003860C6" w:rsidRDefault="00C31838" w:rsidP="004D312B">
      <w:pPr>
        <w:pStyle w:val="OdsekzoznamuCalibri"/>
        <w:numPr>
          <w:ilvl w:val="0"/>
          <w:numId w:val="14"/>
        </w:numPr>
        <w:spacing w:before="0"/>
        <w:ind w:left="540" w:hanging="540"/>
        <w:rPr>
          <w:rFonts w:ascii="Times New Roman" w:hAnsi="Times New Roman" w:cs="Times New Roman"/>
        </w:rPr>
      </w:pPr>
      <w:r w:rsidRPr="003860C6">
        <w:rPr>
          <w:rFonts w:ascii="Times New Roman" w:hAnsi="Times New Roman" w:cs="Times New Roman"/>
        </w:rPr>
        <w:t xml:space="preserve">V prípade, že sa spor nevyrieši zmierom, je hociktorá zmluvná strana oprávnená požiadať o rozhodnutie súd. </w:t>
      </w:r>
      <w:r w:rsidR="004D312B" w:rsidRPr="003860C6">
        <w:rPr>
          <w:rFonts w:ascii="Times New Roman" w:hAnsi="Times New Roman" w:cs="Times New Roman"/>
        </w:rPr>
        <w:t>Všetky spory z tejto zmluvy alebo s ňou súvisiace budú rozhodnuté pred Všeobecným Rozhodcovským súdom SR, Dunajská 8, 811 08 Bratislava, Slovenská republika,                      IČ</w:t>
      </w:r>
      <w:r w:rsidR="00DE55FE" w:rsidRPr="003860C6">
        <w:rPr>
          <w:rFonts w:ascii="Times New Roman" w:hAnsi="Times New Roman" w:cs="Times New Roman"/>
        </w:rPr>
        <w:t>O</w:t>
      </w:r>
      <w:r w:rsidR="004D312B" w:rsidRPr="003860C6">
        <w:rPr>
          <w:rFonts w:ascii="Times New Roman" w:hAnsi="Times New Roman" w:cs="Times New Roman"/>
        </w:rPr>
        <w:t>: 51</w:t>
      </w:r>
      <w:r w:rsidR="00DE55FE" w:rsidRPr="003860C6">
        <w:rPr>
          <w:rFonts w:ascii="Times New Roman" w:hAnsi="Times New Roman" w:cs="Times New Roman"/>
        </w:rPr>
        <w:t> </w:t>
      </w:r>
      <w:r w:rsidR="004D312B" w:rsidRPr="003860C6">
        <w:rPr>
          <w:rFonts w:ascii="Times New Roman" w:hAnsi="Times New Roman" w:cs="Times New Roman"/>
        </w:rPr>
        <w:t>412</w:t>
      </w:r>
      <w:r w:rsidR="00DE55FE" w:rsidRPr="003860C6">
        <w:rPr>
          <w:rFonts w:ascii="Times New Roman" w:hAnsi="Times New Roman" w:cs="Times New Roman"/>
        </w:rPr>
        <w:t xml:space="preserve"> </w:t>
      </w:r>
      <w:r w:rsidR="004D312B" w:rsidRPr="003860C6">
        <w:rPr>
          <w:rFonts w:ascii="Times New Roman" w:hAnsi="Times New Roman" w:cs="Times New Roman"/>
        </w:rPr>
        <w:t xml:space="preserve">772 s konečnou platnosťou jedným rozhodcom ustanoveným rozhodcovským súdom podľa vnútorných predpisov súdu s možnosťou súdu v zmysle </w:t>
      </w:r>
      <w:proofErr w:type="spellStart"/>
      <w:r w:rsidR="004D312B" w:rsidRPr="003860C6">
        <w:rPr>
          <w:rFonts w:ascii="Times New Roman" w:hAnsi="Times New Roman" w:cs="Times New Roman"/>
        </w:rPr>
        <w:t>ust</w:t>
      </w:r>
      <w:proofErr w:type="spellEnd"/>
      <w:r w:rsidR="004D312B" w:rsidRPr="003860C6">
        <w:rPr>
          <w:rFonts w:ascii="Times New Roman" w:hAnsi="Times New Roman" w:cs="Times New Roman"/>
        </w:rPr>
        <w:t>. § 22a ods. 1 zákona                                   č. 244/2002 Z. z. o rozhodcovskom konaní v znení neskorších predpisov.</w:t>
      </w:r>
    </w:p>
    <w:p w:rsidR="00C31838" w:rsidRPr="003860C6" w:rsidRDefault="00C31838" w:rsidP="004D312B">
      <w:pPr>
        <w:pStyle w:val="OdsekzoznamuCalibri"/>
        <w:spacing w:before="0"/>
        <w:ind w:left="567"/>
        <w:rPr>
          <w:rFonts w:ascii="Times New Roman" w:hAnsi="Times New Roman" w:cs="Times New Roman"/>
        </w:rPr>
      </w:pPr>
    </w:p>
    <w:p w:rsidR="00C31838" w:rsidRPr="003860C6" w:rsidRDefault="00C31838" w:rsidP="00C31838">
      <w:pPr>
        <w:pStyle w:val="Odsekzoznamu"/>
        <w:numPr>
          <w:ilvl w:val="0"/>
          <w:numId w:val="14"/>
        </w:numPr>
        <w:ind w:left="567" w:hanging="567"/>
        <w:jc w:val="both"/>
        <w:rPr>
          <w:sz w:val="22"/>
          <w:szCs w:val="22"/>
        </w:rPr>
      </w:pPr>
      <w:r w:rsidRPr="003860C6">
        <w:rPr>
          <w:sz w:val="22"/>
          <w:szCs w:val="22"/>
        </w:rPr>
        <w:t>Ak sa niektoré ustanovenie tejto zmluvy stane neplatným v dôsledku jeho rozporu s právnymi predpismi SR a EÚ, nie je tým dotknutá platnosť ostatných ustanovení zmluvy. Zmluvné strany sa v takomto prípade zaväzujú bezodkladne vzájomným rokovaním nahradiť neplatné zmluvné ustanovenie novým platným ustanovením tak, aby bol zachovaný pôvodný účel zmluvy a obsah jednotlivých ustanovení zmluvy.</w:t>
      </w:r>
    </w:p>
    <w:p w:rsidR="00C31838" w:rsidRPr="003860C6" w:rsidRDefault="00C31838" w:rsidP="00C31838">
      <w:pPr>
        <w:pStyle w:val="OdsekzoznamuCalibri"/>
        <w:spacing w:before="0"/>
        <w:ind w:left="540"/>
        <w:rPr>
          <w:rFonts w:ascii="Times New Roman" w:hAnsi="Times New Roman" w:cs="Times New Roman"/>
        </w:rPr>
      </w:pPr>
    </w:p>
    <w:p w:rsidR="00C31838" w:rsidRPr="003860C6" w:rsidRDefault="00C31838" w:rsidP="00C31838">
      <w:pPr>
        <w:pStyle w:val="OdsekzoznamuCalibri"/>
        <w:numPr>
          <w:ilvl w:val="0"/>
          <w:numId w:val="14"/>
        </w:numPr>
        <w:spacing w:before="0"/>
        <w:ind w:left="540" w:hanging="540"/>
        <w:rPr>
          <w:rFonts w:ascii="Times New Roman" w:hAnsi="Times New Roman" w:cs="Times New Roman"/>
        </w:rPr>
      </w:pPr>
      <w:r w:rsidRPr="003860C6">
        <w:rPr>
          <w:rFonts w:ascii="Times New Roman" w:hAnsi="Times New Roman" w:cs="Times New Roman"/>
        </w:rPr>
        <w:t>Meniť alebo dopĺňať obsah tejto zmluvy je možné len formou písomných číslovaných dodatkov podpísaných oprávnenými zástupcami oboch zmluvných strán.</w:t>
      </w:r>
    </w:p>
    <w:p w:rsidR="00C31838" w:rsidRPr="003860C6" w:rsidRDefault="00C31838" w:rsidP="00C31838">
      <w:pPr>
        <w:pStyle w:val="OdsekzoznamuCalibri"/>
        <w:spacing w:before="0"/>
        <w:ind w:left="540"/>
        <w:rPr>
          <w:rFonts w:ascii="Times New Roman" w:hAnsi="Times New Roman" w:cs="Times New Roman"/>
        </w:rPr>
      </w:pPr>
    </w:p>
    <w:p w:rsidR="00C31838" w:rsidRPr="003860C6" w:rsidRDefault="00C31838" w:rsidP="00C31838">
      <w:pPr>
        <w:pStyle w:val="OdsekzoznamuCalibri"/>
        <w:numPr>
          <w:ilvl w:val="0"/>
          <w:numId w:val="14"/>
        </w:numPr>
        <w:spacing w:before="0"/>
        <w:ind w:left="540" w:hanging="540"/>
        <w:rPr>
          <w:rFonts w:ascii="Times New Roman" w:hAnsi="Times New Roman" w:cs="Times New Roman"/>
        </w:rPr>
      </w:pPr>
      <w:r w:rsidRPr="003860C6">
        <w:rPr>
          <w:rFonts w:ascii="Times New Roman" w:hAnsi="Times New Roman" w:cs="Times New Roman"/>
        </w:rPr>
        <w:t>Táto zmluva je vyhotovená v 6 exemplároch, každý z nich má platnosť originálu. Štyri exempláre zmluvy dostane objednávateľ a dva zhotoviteľ.</w:t>
      </w:r>
    </w:p>
    <w:p w:rsidR="00C31838" w:rsidRPr="003860C6" w:rsidRDefault="00C31838" w:rsidP="00C31838">
      <w:pPr>
        <w:pStyle w:val="Odsekzoznamu"/>
      </w:pPr>
    </w:p>
    <w:p w:rsidR="00C31838" w:rsidRPr="003860C6" w:rsidRDefault="00C31838" w:rsidP="00C31838">
      <w:pPr>
        <w:pStyle w:val="OdsekzoznamuCalibri"/>
        <w:numPr>
          <w:ilvl w:val="0"/>
          <w:numId w:val="14"/>
        </w:numPr>
        <w:spacing w:before="0"/>
        <w:ind w:left="540" w:hanging="540"/>
        <w:rPr>
          <w:rFonts w:ascii="Times New Roman" w:hAnsi="Times New Roman" w:cs="Times New Roman"/>
        </w:rPr>
      </w:pPr>
      <w:r w:rsidRPr="003860C6">
        <w:rPr>
          <w:rFonts w:ascii="Times New Roman" w:hAnsi="Times New Roman" w:cs="Times New Roman"/>
        </w:rPr>
        <w:t xml:space="preserve">Zmluvné strany podpisom tejto zmluvy poskytujú súhlas na spracovanie svojich údajov v súlade s nariadením GDPR a zákonom č. 18/2018 Z. z. o ochrane osobných údajov a o zmene a doplnení niektorých zákonov, v rozsahu uvedenom v úvodných ustanoveniach tejto zmluvy, čo je nevyhnutné pre riadnu identifikáciu zmluvných strán na účely plnenia tejto zmluvy, a to počas trvania tejto zmluvy, najneskôr však do lehoty vysporiadania všetkých záväzkov vzniknutých na </w:t>
      </w:r>
      <w:r w:rsidRPr="003860C6">
        <w:rPr>
          <w:rFonts w:ascii="Times New Roman" w:hAnsi="Times New Roman" w:cs="Times New Roman"/>
        </w:rPr>
        <w:lastRenderedPageBreak/>
        <w:t>základe tejto zmluvy a uplynutím archivačnej doby.</w:t>
      </w:r>
    </w:p>
    <w:p w:rsidR="00C31838" w:rsidRPr="003860C6" w:rsidRDefault="00C31838" w:rsidP="00C31838">
      <w:pPr>
        <w:pStyle w:val="Odsekzoznamu"/>
      </w:pPr>
    </w:p>
    <w:p w:rsidR="00C31838" w:rsidRPr="003860C6" w:rsidRDefault="00C31838" w:rsidP="00C31838">
      <w:pPr>
        <w:pStyle w:val="OdsekzoznamuCalibri"/>
        <w:numPr>
          <w:ilvl w:val="0"/>
          <w:numId w:val="14"/>
        </w:numPr>
        <w:spacing w:before="0"/>
        <w:ind w:left="540" w:hanging="540"/>
        <w:rPr>
          <w:rFonts w:ascii="Times New Roman" w:hAnsi="Times New Roman" w:cs="Times New Roman"/>
        </w:rPr>
      </w:pPr>
      <w:r w:rsidRPr="003860C6">
        <w:rPr>
          <w:rFonts w:ascii="Times New Roman" w:hAnsi="Times New Roman" w:cs="Times New Roman"/>
        </w:rPr>
        <w:t>Pre zmluvné strany sú rozhodné ustanovenia dohodnuté v tejto zmluve. Zmluvné strany sa dohodli, že pokiaľ niektoré vzťahy založené touto zmluvou alebo s ňou súvisiace nie sú výslovne touto zmluvou upravené, budú sa riadiť ustanoveniami Obchodného zákonníka a ostatnými všeobecne záväznými právnymi predpismi SR.</w:t>
      </w:r>
    </w:p>
    <w:p w:rsidR="00C31838" w:rsidRPr="003860C6" w:rsidRDefault="00C31838" w:rsidP="00C31838">
      <w:pPr>
        <w:pStyle w:val="Odsekzoznamu"/>
      </w:pPr>
    </w:p>
    <w:p w:rsidR="00C31838" w:rsidRPr="003860C6" w:rsidRDefault="00C31838" w:rsidP="00C31838">
      <w:pPr>
        <w:pStyle w:val="OdsekzoznamuCalibri"/>
        <w:numPr>
          <w:ilvl w:val="0"/>
          <w:numId w:val="14"/>
        </w:numPr>
        <w:spacing w:before="0"/>
        <w:ind w:left="540" w:hanging="540"/>
        <w:rPr>
          <w:rFonts w:ascii="Times New Roman" w:hAnsi="Times New Roman" w:cs="Times New Roman"/>
        </w:rPr>
      </w:pPr>
      <w:r w:rsidRPr="003860C6">
        <w:rPr>
          <w:rFonts w:ascii="Times New Roman" w:hAnsi="Times New Roman" w:cs="Times New Roman"/>
        </w:rPr>
        <w:t>Zmluvné strany vyhlasujú, že si túto zmluvu prečítali, porozumeli jej obsahu a právnym účinkom z nej vyplývajúcich. Zmluvné prejavy sú dostatočne zrozumiteľné a určité, zástupcovia oboch zmluvných strán sú oprávnení uzavrieť túto zmluvu v mene zmluvnej strany, ktorú zastupujú a na znak súhlasu s jej obsahom ju</w:t>
      </w:r>
      <w:r w:rsidRPr="003860C6">
        <w:rPr>
          <w:rFonts w:ascii="Times New Roman" w:hAnsi="Times New Roman" w:cs="Times New Roman"/>
          <w:spacing w:val="-10"/>
        </w:rPr>
        <w:t xml:space="preserve"> </w:t>
      </w:r>
      <w:r w:rsidRPr="003860C6">
        <w:rPr>
          <w:rFonts w:ascii="Times New Roman" w:hAnsi="Times New Roman" w:cs="Times New Roman"/>
        </w:rPr>
        <w:t>podpisujú.</w:t>
      </w:r>
    </w:p>
    <w:p w:rsidR="00FE41C7" w:rsidRPr="003860C6" w:rsidRDefault="00FE41C7" w:rsidP="00FE41C7">
      <w:pPr>
        <w:pStyle w:val="Odsekzoznamu"/>
      </w:pPr>
    </w:p>
    <w:p w:rsidR="00FE41C7" w:rsidRPr="003860C6" w:rsidRDefault="00FE41C7" w:rsidP="00C31838">
      <w:pPr>
        <w:pStyle w:val="OdsekzoznamuCalibri"/>
        <w:numPr>
          <w:ilvl w:val="0"/>
          <w:numId w:val="14"/>
        </w:numPr>
        <w:spacing w:before="0"/>
        <w:ind w:left="540" w:hanging="540"/>
        <w:rPr>
          <w:rFonts w:ascii="Times New Roman" w:hAnsi="Times New Roman" w:cs="Times New Roman"/>
        </w:rPr>
      </w:pPr>
      <w:r w:rsidRPr="003860C6">
        <w:rPr>
          <w:rFonts w:ascii="Times New Roman" w:hAnsi="Times New Roman" w:cs="Times New Roman"/>
        </w:rPr>
        <w:t>Zmluvné strany sú si vedomé skutočnosti, že zmluva, ako aj všetky jej prípadné dodatky, môže byť zverejnená na webovom sídle správcu programu, ktorým je Ministerstvo životného prostredia Slovenskej republiky.</w:t>
      </w:r>
    </w:p>
    <w:p w:rsidR="00C31838" w:rsidRPr="003860C6" w:rsidRDefault="00C31838" w:rsidP="00C31838">
      <w:pPr>
        <w:pStyle w:val="OdsekzoznamuCalibri"/>
        <w:spacing w:before="0"/>
        <w:ind w:left="540"/>
        <w:rPr>
          <w:rFonts w:ascii="Times New Roman" w:hAnsi="Times New Roman" w:cs="Times New Roman"/>
        </w:rPr>
      </w:pPr>
    </w:p>
    <w:p w:rsidR="00091EFC" w:rsidRPr="003860C6" w:rsidRDefault="00091EFC" w:rsidP="00C31838">
      <w:pPr>
        <w:pStyle w:val="OdsekzoznamuCalibri"/>
        <w:spacing w:before="0"/>
        <w:ind w:left="540"/>
        <w:rPr>
          <w:rFonts w:ascii="Times New Roman" w:hAnsi="Times New Roman" w:cs="Times New Roman"/>
        </w:rPr>
      </w:pPr>
    </w:p>
    <w:p w:rsidR="00C31838" w:rsidRPr="003860C6" w:rsidRDefault="00C31838" w:rsidP="00C31838">
      <w:pPr>
        <w:pStyle w:val="Zkladntext"/>
        <w:spacing w:after="0"/>
        <w:contextualSpacing/>
        <w:rPr>
          <w:b/>
          <w:sz w:val="22"/>
          <w:szCs w:val="22"/>
        </w:rPr>
      </w:pPr>
      <w:r w:rsidRPr="003860C6">
        <w:rPr>
          <w:sz w:val="22"/>
          <w:szCs w:val="22"/>
        </w:rPr>
        <w:t>Prílohy zmluvy:  1. Rozpočet (aj v elektronickej podobe na CD)</w:t>
      </w:r>
    </w:p>
    <w:p w:rsidR="00C31838" w:rsidRPr="003860C6" w:rsidRDefault="00C31838" w:rsidP="00C31838">
      <w:pPr>
        <w:pStyle w:val="Zkladntext"/>
        <w:spacing w:after="0"/>
        <w:contextualSpacing/>
        <w:rPr>
          <w:b/>
          <w:sz w:val="22"/>
          <w:szCs w:val="22"/>
        </w:rPr>
      </w:pPr>
      <w:r w:rsidRPr="003860C6">
        <w:rPr>
          <w:sz w:val="22"/>
          <w:szCs w:val="22"/>
        </w:rPr>
        <w:t xml:space="preserve">                             2. Podmienky zhotovenia diela</w:t>
      </w:r>
    </w:p>
    <w:p w:rsidR="00C31838" w:rsidRPr="003860C6" w:rsidRDefault="00C31838" w:rsidP="00C31838">
      <w:pPr>
        <w:pStyle w:val="Zkladntext"/>
        <w:spacing w:after="0"/>
        <w:contextualSpacing/>
        <w:rPr>
          <w:b/>
          <w:sz w:val="22"/>
          <w:szCs w:val="22"/>
        </w:rPr>
      </w:pPr>
      <w:r w:rsidRPr="003860C6">
        <w:rPr>
          <w:sz w:val="22"/>
          <w:szCs w:val="22"/>
        </w:rPr>
        <w:t xml:space="preserve">                             3. Harmonogram prác</w:t>
      </w:r>
    </w:p>
    <w:p w:rsidR="00C31838" w:rsidRPr="003860C6" w:rsidRDefault="00C31838" w:rsidP="00C31838">
      <w:pPr>
        <w:pStyle w:val="Zkladntext"/>
        <w:spacing w:after="0"/>
        <w:contextualSpacing/>
        <w:rPr>
          <w:b/>
          <w:sz w:val="22"/>
          <w:szCs w:val="22"/>
        </w:rPr>
      </w:pPr>
      <w:r w:rsidRPr="003860C6">
        <w:rPr>
          <w:sz w:val="22"/>
          <w:szCs w:val="22"/>
        </w:rPr>
        <w:t xml:space="preserve">                             4. Fotokópia poistnej zmluvy</w:t>
      </w:r>
      <w:r w:rsidR="00757F71" w:rsidRPr="003860C6">
        <w:rPr>
          <w:sz w:val="22"/>
          <w:szCs w:val="22"/>
        </w:rPr>
        <w:t xml:space="preserve"> </w:t>
      </w:r>
    </w:p>
    <w:p w:rsidR="00C31838" w:rsidRPr="003860C6" w:rsidRDefault="00C31838" w:rsidP="00C31838">
      <w:pPr>
        <w:pStyle w:val="Zkladntext"/>
        <w:spacing w:after="0"/>
        <w:contextualSpacing/>
        <w:rPr>
          <w:b/>
          <w:sz w:val="22"/>
          <w:szCs w:val="22"/>
        </w:rPr>
      </w:pPr>
    </w:p>
    <w:p w:rsidR="00757F71" w:rsidRPr="003860C6" w:rsidRDefault="00757F71" w:rsidP="00C31838">
      <w:pPr>
        <w:pStyle w:val="Zkladntext"/>
        <w:spacing w:after="0"/>
        <w:contextualSpacing/>
        <w:rPr>
          <w:b/>
          <w:sz w:val="22"/>
          <w:szCs w:val="22"/>
        </w:rPr>
      </w:pPr>
    </w:p>
    <w:p w:rsidR="00757F71" w:rsidRPr="003860C6" w:rsidRDefault="00757F71" w:rsidP="00C31838">
      <w:pPr>
        <w:pStyle w:val="Zkladntext"/>
        <w:spacing w:after="0"/>
        <w:contextualSpacing/>
        <w:rPr>
          <w:b/>
          <w:sz w:val="22"/>
          <w:szCs w:val="22"/>
        </w:rPr>
      </w:pPr>
    </w:p>
    <w:p w:rsidR="00C31838" w:rsidRPr="003860C6" w:rsidRDefault="00C31838" w:rsidP="00C31838">
      <w:pPr>
        <w:pStyle w:val="Odsekzoznamu"/>
        <w:rPr>
          <w:highlight w:val="yellow"/>
        </w:rPr>
      </w:pPr>
    </w:p>
    <w:p w:rsidR="00C31838" w:rsidRPr="003860C6" w:rsidRDefault="00C31838" w:rsidP="00C31838">
      <w:pPr>
        <w:pStyle w:val="Zkladntext"/>
        <w:spacing w:after="0"/>
        <w:contextualSpacing/>
        <w:rPr>
          <w:b/>
          <w:sz w:val="22"/>
          <w:szCs w:val="22"/>
          <w:lang w:eastAsia="ar-SA"/>
        </w:rPr>
      </w:pPr>
      <w:r w:rsidRPr="003860C6">
        <w:rPr>
          <w:sz w:val="22"/>
          <w:szCs w:val="22"/>
          <w:lang w:eastAsia="ar-SA"/>
        </w:rPr>
        <w:t>V </w:t>
      </w:r>
      <w:r w:rsidR="00757F71" w:rsidRPr="003860C6">
        <w:rPr>
          <w:sz w:val="22"/>
          <w:szCs w:val="22"/>
          <w:lang w:eastAsia="ar-SA"/>
        </w:rPr>
        <w:t>..............</w:t>
      </w:r>
      <w:r w:rsidRPr="003860C6">
        <w:rPr>
          <w:sz w:val="22"/>
          <w:szCs w:val="22"/>
          <w:lang w:eastAsia="ar-SA"/>
        </w:rPr>
        <w:t xml:space="preserve"> dňa .....................                </w:t>
      </w:r>
      <w:r w:rsidRPr="003860C6">
        <w:rPr>
          <w:sz w:val="22"/>
          <w:szCs w:val="22"/>
          <w:lang w:eastAsia="ar-SA"/>
        </w:rPr>
        <w:tab/>
        <w:t xml:space="preserve">                        </w:t>
      </w:r>
      <w:r w:rsidR="00BA3625" w:rsidRPr="003860C6">
        <w:rPr>
          <w:sz w:val="22"/>
          <w:szCs w:val="22"/>
          <w:lang w:eastAsia="ar-SA"/>
        </w:rPr>
        <w:tab/>
      </w:r>
      <w:r w:rsidRPr="003860C6">
        <w:rPr>
          <w:sz w:val="22"/>
          <w:szCs w:val="22"/>
          <w:lang w:eastAsia="ar-SA"/>
        </w:rPr>
        <w:t>V </w:t>
      </w:r>
      <w:r w:rsidR="00757F71" w:rsidRPr="003860C6">
        <w:rPr>
          <w:sz w:val="22"/>
          <w:szCs w:val="22"/>
          <w:lang w:eastAsia="ar-SA"/>
        </w:rPr>
        <w:t>Šali</w:t>
      </w:r>
      <w:r w:rsidRPr="003860C6">
        <w:rPr>
          <w:sz w:val="22"/>
          <w:szCs w:val="22"/>
          <w:lang w:eastAsia="ar-SA"/>
        </w:rPr>
        <w:t xml:space="preserve"> dňa ………….........                              </w:t>
      </w:r>
    </w:p>
    <w:p w:rsidR="00C31838" w:rsidRPr="003860C6" w:rsidRDefault="00C31838" w:rsidP="00C31838">
      <w:pPr>
        <w:pStyle w:val="Zkladntext"/>
        <w:spacing w:after="0"/>
        <w:contextualSpacing/>
        <w:rPr>
          <w:b/>
          <w:sz w:val="22"/>
          <w:szCs w:val="22"/>
          <w:lang w:eastAsia="ar-SA"/>
        </w:rPr>
      </w:pPr>
    </w:p>
    <w:p w:rsidR="00757F71" w:rsidRPr="003860C6" w:rsidRDefault="00757F71" w:rsidP="00C31838">
      <w:pPr>
        <w:pStyle w:val="Zkladntext"/>
        <w:spacing w:after="0"/>
        <w:contextualSpacing/>
        <w:rPr>
          <w:b/>
          <w:sz w:val="22"/>
          <w:szCs w:val="22"/>
          <w:lang w:eastAsia="ar-SA"/>
        </w:rPr>
      </w:pPr>
    </w:p>
    <w:p w:rsidR="00C31838" w:rsidRPr="003860C6" w:rsidRDefault="00757F71" w:rsidP="00C31838">
      <w:pPr>
        <w:pStyle w:val="Zkladntext"/>
        <w:spacing w:after="0"/>
        <w:contextualSpacing/>
        <w:rPr>
          <w:b/>
          <w:sz w:val="22"/>
          <w:szCs w:val="22"/>
          <w:lang w:eastAsia="ar-SA"/>
        </w:rPr>
      </w:pPr>
      <w:r w:rsidRPr="003860C6">
        <w:rPr>
          <w:sz w:val="22"/>
          <w:szCs w:val="22"/>
          <w:lang w:eastAsia="ar-SA"/>
        </w:rPr>
        <w:t>Zhotoviteľ</w:t>
      </w:r>
      <w:r w:rsidR="00C31838" w:rsidRPr="003860C6">
        <w:rPr>
          <w:sz w:val="22"/>
          <w:szCs w:val="22"/>
          <w:lang w:eastAsia="ar-SA"/>
        </w:rPr>
        <w:t>:</w:t>
      </w:r>
      <w:r w:rsidR="00C31838" w:rsidRPr="003860C6">
        <w:rPr>
          <w:sz w:val="22"/>
          <w:szCs w:val="22"/>
          <w:lang w:eastAsia="ar-SA"/>
        </w:rPr>
        <w:tab/>
      </w:r>
      <w:r w:rsidR="00C31838" w:rsidRPr="003860C6">
        <w:rPr>
          <w:sz w:val="22"/>
          <w:szCs w:val="22"/>
          <w:lang w:eastAsia="ar-SA"/>
        </w:rPr>
        <w:tab/>
      </w:r>
      <w:r w:rsidR="00C31838" w:rsidRPr="003860C6">
        <w:rPr>
          <w:sz w:val="22"/>
          <w:szCs w:val="22"/>
          <w:lang w:eastAsia="ar-SA"/>
        </w:rPr>
        <w:tab/>
      </w:r>
      <w:r w:rsidR="00C31838" w:rsidRPr="003860C6">
        <w:rPr>
          <w:sz w:val="22"/>
          <w:szCs w:val="22"/>
          <w:lang w:eastAsia="ar-SA"/>
        </w:rPr>
        <w:tab/>
      </w:r>
      <w:r w:rsidR="00BA3625" w:rsidRPr="003860C6">
        <w:rPr>
          <w:sz w:val="22"/>
          <w:szCs w:val="22"/>
          <w:lang w:eastAsia="ar-SA"/>
        </w:rPr>
        <w:tab/>
      </w:r>
      <w:r w:rsidR="00BA3625" w:rsidRPr="003860C6">
        <w:rPr>
          <w:sz w:val="22"/>
          <w:szCs w:val="22"/>
          <w:lang w:eastAsia="ar-SA"/>
        </w:rPr>
        <w:tab/>
      </w:r>
      <w:r w:rsidRPr="003860C6">
        <w:rPr>
          <w:sz w:val="22"/>
          <w:szCs w:val="22"/>
          <w:lang w:eastAsia="ar-SA"/>
        </w:rPr>
        <w:t>Objednávat</w:t>
      </w:r>
      <w:r w:rsidR="00C31838" w:rsidRPr="003860C6">
        <w:rPr>
          <w:sz w:val="22"/>
          <w:szCs w:val="22"/>
          <w:lang w:eastAsia="ar-SA"/>
        </w:rPr>
        <w:t>eľ:</w:t>
      </w:r>
    </w:p>
    <w:p w:rsidR="00C31838" w:rsidRPr="003860C6" w:rsidRDefault="00757F71" w:rsidP="00C31838">
      <w:pPr>
        <w:pStyle w:val="Zkladntext"/>
        <w:spacing w:after="0"/>
        <w:contextualSpacing/>
        <w:rPr>
          <w:b/>
          <w:sz w:val="22"/>
          <w:szCs w:val="22"/>
          <w:lang w:eastAsia="ar-SA"/>
        </w:rPr>
      </w:pPr>
      <w:r w:rsidRPr="003860C6">
        <w:rPr>
          <w:sz w:val="22"/>
          <w:szCs w:val="22"/>
          <w:lang w:eastAsia="ar-SA"/>
        </w:rPr>
        <w:t xml:space="preserve">                                                                                            </w:t>
      </w:r>
      <w:r w:rsidR="00414D1C">
        <w:rPr>
          <w:sz w:val="22"/>
          <w:szCs w:val="22"/>
          <w:lang w:eastAsia="ar-SA"/>
        </w:rPr>
        <w:t>M</w:t>
      </w:r>
      <w:r w:rsidR="00C31838" w:rsidRPr="003860C6">
        <w:rPr>
          <w:sz w:val="22"/>
          <w:szCs w:val="22"/>
          <w:lang w:eastAsia="ar-SA"/>
        </w:rPr>
        <w:t>esto Šaľa</w:t>
      </w:r>
      <w:r w:rsidR="00C31838" w:rsidRPr="003860C6">
        <w:rPr>
          <w:sz w:val="22"/>
          <w:szCs w:val="22"/>
          <w:lang w:eastAsia="ar-SA"/>
        </w:rPr>
        <w:tab/>
        <w:t xml:space="preserve">    </w:t>
      </w:r>
      <w:r w:rsidR="00C31838" w:rsidRPr="003860C6">
        <w:rPr>
          <w:sz w:val="22"/>
          <w:szCs w:val="22"/>
          <w:lang w:eastAsia="ar-SA"/>
        </w:rPr>
        <w:tab/>
      </w:r>
      <w:r w:rsidR="00C31838" w:rsidRPr="003860C6">
        <w:rPr>
          <w:sz w:val="22"/>
          <w:szCs w:val="22"/>
          <w:lang w:eastAsia="ar-SA"/>
        </w:rPr>
        <w:tab/>
      </w:r>
      <w:r w:rsidR="00C31838" w:rsidRPr="003860C6">
        <w:rPr>
          <w:sz w:val="22"/>
          <w:szCs w:val="22"/>
          <w:lang w:eastAsia="ar-SA"/>
        </w:rPr>
        <w:tab/>
      </w:r>
      <w:r w:rsidR="00C31838" w:rsidRPr="003860C6">
        <w:rPr>
          <w:sz w:val="22"/>
          <w:szCs w:val="22"/>
          <w:lang w:eastAsia="ar-SA"/>
        </w:rPr>
        <w:tab/>
        <w:t xml:space="preserve">                           </w:t>
      </w:r>
    </w:p>
    <w:p w:rsidR="00C31838" w:rsidRPr="003860C6" w:rsidRDefault="00C31838" w:rsidP="00C31838">
      <w:pPr>
        <w:pStyle w:val="Zkladntext"/>
        <w:spacing w:after="0"/>
        <w:contextualSpacing/>
        <w:rPr>
          <w:b/>
          <w:sz w:val="22"/>
          <w:szCs w:val="22"/>
          <w:lang w:eastAsia="ar-SA"/>
        </w:rPr>
      </w:pPr>
    </w:p>
    <w:p w:rsidR="00757F71" w:rsidRPr="003860C6" w:rsidRDefault="00757F71" w:rsidP="00C31838">
      <w:pPr>
        <w:pStyle w:val="Zkladntext"/>
        <w:spacing w:after="0"/>
        <w:contextualSpacing/>
        <w:rPr>
          <w:b/>
          <w:sz w:val="22"/>
          <w:szCs w:val="22"/>
          <w:lang w:eastAsia="ar-SA"/>
        </w:rPr>
      </w:pPr>
    </w:p>
    <w:p w:rsidR="00C31838" w:rsidRPr="003860C6" w:rsidRDefault="00C31838" w:rsidP="00C31838">
      <w:pPr>
        <w:pStyle w:val="Zkladntext"/>
        <w:spacing w:after="0"/>
        <w:contextualSpacing/>
        <w:rPr>
          <w:b/>
          <w:sz w:val="22"/>
          <w:szCs w:val="22"/>
          <w:lang w:eastAsia="ar-SA"/>
        </w:rPr>
      </w:pPr>
    </w:p>
    <w:p w:rsidR="00C31838" w:rsidRPr="003860C6" w:rsidRDefault="00C31838" w:rsidP="00C31838">
      <w:pPr>
        <w:pStyle w:val="Zkladntext"/>
        <w:spacing w:after="0"/>
        <w:contextualSpacing/>
        <w:rPr>
          <w:b/>
          <w:sz w:val="22"/>
          <w:szCs w:val="22"/>
          <w:lang w:eastAsia="ar-SA"/>
        </w:rPr>
      </w:pPr>
      <w:r w:rsidRPr="003860C6">
        <w:rPr>
          <w:sz w:val="22"/>
          <w:szCs w:val="22"/>
          <w:lang w:eastAsia="ar-SA"/>
        </w:rPr>
        <w:t>.....................................</w:t>
      </w:r>
      <w:r w:rsidRPr="003860C6">
        <w:rPr>
          <w:sz w:val="22"/>
          <w:szCs w:val="22"/>
          <w:lang w:eastAsia="ar-SA"/>
        </w:rPr>
        <w:tab/>
      </w:r>
      <w:r w:rsidRPr="003860C6">
        <w:rPr>
          <w:sz w:val="22"/>
          <w:szCs w:val="22"/>
          <w:lang w:eastAsia="ar-SA"/>
        </w:rPr>
        <w:tab/>
      </w:r>
      <w:r w:rsidR="00BA3625" w:rsidRPr="003860C6">
        <w:rPr>
          <w:sz w:val="22"/>
          <w:szCs w:val="22"/>
          <w:lang w:eastAsia="ar-SA"/>
        </w:rPr>
        <w:tab/>
      </w:r>
      <w:r w:rsidR="00BA3625" w:rsidRPr="003860C6">
        <w:rPr>
          <w:sz w:val="22"/>
          <w:szCs w:val="22"/>
          <w:lang w:eastAsia="ar-SA"/>
        </w:rPr>
        <w:tab/>
      </w:r>
      <w:r w:rsidR="00BA3625" w:rsidRPr="003860C6">
        <w:rPr>
          <w:sz w:val="22"/>
          <w:szCs w:val="22"/>
          <w:lang w:eastAsia="ar-SA"/>
        </w:rPr>
        <w:tab/>
      </w:r>
      <w:r w:rsidRPr="003860C6">
        <w:rPr>
          <w:sz w:val="22"/>
          <w:szCs w:val="22"/>
          <w:lang w:eastAsia="ar-SA"/>
        </w:rPr>
        <w:t>.....................................</w:t>
      </w:r>
    </w:p>
    <w:p w:rsidR="00C31838" w:rsidRPr="003860C6" w:rsidRDefault="00757F71" w:rsidP="00C31838">
      <w:pPr>
        <w:pStyle w:val="Zkladntext"/>
        <w:spacing w:after="0"/>
        <w:contextualSpacing/>
        <w:rPr>
          <w:b/>
          <w:sz w:val="22"/>
          <w:szCs w:val="22"/>
          <w:lang w:eastAsia="ar-SA"/>
        </w:rPr>
      </w:pPr>
      <w:r w:rsidRPr="003860C6">
        <w:rPr>
          <w:sz w:val="22"/>
          <w:szCs w:val="22"/>
        </w:rPr>
        <w:t xml:space="preserve">                                                                                          </w:t>
      </w:r>
      <w:r w:rsidR="00BA3625" w:rsidRPr="003860C6">
        <w:rPr>
          <w:sz w:val="22"/>
          <w:szCs w:val="22"/>
        </w:rPr>
        <w:tab/>
      </w:r>
      <w:r w:rsidR="00C31838" w:rsidRPr="003860C6">
        <w:rPr>
          <w:sz w:val="22"/>
          <w:szCs w:val="22"/>
        </w:rPr>
        <w:t xml:space="preserve">Mgr. Jozef </w:t>
      </w:r>
      <w:proofErr w:type="spellStart"/>
      <w:r w:rsidR="00C31838" w:rsidRPr="003860C6">
        <w:rPr>
          <w:sz w:val="22"/>
          <w:szCs w:val="22"/>
        </w:rPr>
        <w:t>Belický</w:t>
      </w:r>
      <w:proofErr w:type="spellEnd"/>
      <w:r w:rsidR="00C31838" w:rsidRPr="003860C6">
        <w:rPr>
          <w:sz w:val="22"/>
          <w:szCs w:val="22"/>
          <w:lang w:eastAsia="ar-SA"/>
        </w:rPr>
        <w:tab/>
      </w:r>
      <w:r w:rsidR="00C31838" w:rsidRPr="003860C6">
        <w:rPr>
          <w:sz w:val="22"/>
          <w:szCs w:val="22"/>
          <w:lang w:eastAsia="ar-SA"/>
        </w:rPr>
        <w:tab/>
      </w:r>
      <w:r w:rsidR="00C31838" w:rsidRPr="003860C6">
        <w:rPr>
          <w:sz w:val="22"/>
          <w:szCs w:val="22"/>
          <w:lang w:eastAsia="ar-SA"/>
        </w:rPr>
        <w:tab/>
        <w:t xml:space="preserve">          </w:t>
      </w:r>
      <w:r w:rsidR="00C31838" w:rsidRPr="003860C6">
        <w:rPr>
          <w:sz w:val="22"/>
          <w:szCs w:val="22"/>
          <w:lang w:eastAsia="ar-SA"/>
        </w:rPr>
        <w:tab/>
      </w:r>
      <w:r w:rsidR="00C31838" w:rsidRPr="003860C6">
        <w:rPr>
          <w:sz w:val="22"/>
          <w:szCs w:val="22"/>
          <w:lang w:eastAsia="ar-SA"/>
        </w:rPr>
        <w:tab/>
        <w:t xml:space="preserve">                           </w:t>
      </w:r>
      <w:r w:rsidRPr="003860C6">
        <w:rPr>
          <w:b/>
          <w:sz w:val="22"/>
          <w:szCs w:val="22"/>
          <w:lang w:eastAsia="ar-SA"/>
        </w:rPr>
        <w:t xml:space="preserve">                                     </w:t>
      </w:r>
      <w:r w:rsidR="00BA3625" w:rsidRPr="003860C6">
        <w:rPr>
          <w:b/>
          <w:sz w:val="22"/>
          <w:szCs w:val="22"/>
          <w:lang w:eastAsia="ar-SA"/>
        </w:rPr>
        <w:tab/>
      </w:r>
      <w:r w:rsidR="00C31838" w:rsidRPr="003860C6">
        <w:rPr>
          <w:sz w:val="22"/>
          <w:szCs w:val="22"/>
          <w:lang w:eastAsia="ar-SA"/>
        </w:rPr>
        <w:t>primátor mesta</w:t>
      </w:r>
    </w:p>
    <w:p w:rsidR="00757F71" w:rsidRPr="003860C6" w:rsidRDefault="00757F71" w:rsidP="00C31838">
      <w:pPr>
        <w:pStyle w:val="Zkladntext"/>
        <w:spacing w:after="0"/>
        <w:contextualSpacing/>
        <w:rPr>
          <w:b/>
          <w:sz w:val="22"/>
          <w:szCs w:val="22"/>
          <w:lang w:eastAsia="ar-SA"/>
        </w:rPr>
      </w:pPr>
    </w:p>
    <w:p w:rsidR="00757F71" w:rsidRPr="003860C6" w:rsidRDefault="00757F71" w:rsidP="00C31838">
      <w:pPr>
        <w:pStyle w:val="Zkladntext"/>
        <w:spacing w:after="0"/>
        <w:contextualSpacing/>
        <w:rPr>
          <w:b/>
          <w:sz w:val="22"/>
          <w:szCs w:val="22"/>
          <w:lang w:eastAsia="ar-SA"/>
        </w:rPr>
      </w:pPr>
    </w:p>
    <w:p w:rsidR="00757F71" w:rsidRPr="003860C6" w:rsidRDefault="00757F71" w:rsidP="00C31838">
      <w:pPr>
        <w:pStyle w:val="Zkladntext"/>
        <w:spacing w:after="0"/>
        <w:contextualSpacing/>
        <w:rPr>
          <w:b/>
          <w:sz w:val="22"/>
          <w:szCs w:val="22"/>
          <w:lang w:eastAsia="ar-SA"/>
        </w:rPr>
      </w:pPr>
    </w:p>
    <w:p w:rsidR="00757F71" w:rsidRPr="003860C6" w:rsidRDefault="00757F71" w:rsidP="00C31838">
      <w:pPr>
        <w:pStyle w:val="Zkladntext"/>
        <w:spacing w:after="0"/>
        <w:contextualSpacing/>
        <w:rPr>
          <w:b/>
          <w:sz w:val="22"/>
          <w:szCs w:val="22"/>
          <w:lang w:eastAsia="ar-SA"/>
        </w:rPr>
      </w:pPr>
    </w:p>
    <w:p w:rsidR="00757F71" w:rsidRPr="003860C6" w:rsidRDefault="00757F71" w:rsidP="00C31838">
      <w:pPr>
        <w:pStyle w:val="Zkladntext"/>
        <w:spacing w:after="0"/>
        <w:contextualSpacing/>
        <w:rPr>
          <w:b/>
          <w:sz w:val="22"/>
          <w:szCs w:val="22"/>
          <w:lang w:eastAsia="ar-SA"/>
        </w:rPr>
      </w:pPr>
    </w:p>
    <w:p w:rsidR="00757F71" w:rsidRDefault="00757F71" w:rsidP="00C31838">
      <w:pPr>
        <w:pStyle w:val="Zkladntext"/>
        <w:spacing w:after="0"/>
        <w:contextualSpacing/>
        <w:rPr>
          <w:b/>
          <w:sz w:val="22"/>
          <w:szCs w:val="22"/>
          <w:lang w:eastAsia="ar-SA"/>
        </w:rPr>
      </w:pPr>
    </w:p>
    <w:p w:rsidR="00350C2E" w:rsidRDefault="00350C2E" w:rsidP="00C31838">
      <w:pPr>
        <w:pStyle w:val="Zkladntext"/>
        <w:spacing w:after="0"/>
        <w:contextualSpacing/>
        <w:rPr>
          <w:b/>
          <w:sz w:val="22"/>
          <w:szCs w:val="22"/>
          <w:lang w:eastAsia="ar-SA"/>
        </w:rPr>
      </w:pPr>
    </w:p>
    <w:p w:rsidR="00350C2E" w:rsidRDefault="00350C2E" w:rsidP="00C31838">
      <w:pPr>
        <w:pStyle w:val="Zkladntext"/>
        <w:spacing w:after="0"/>
        <w:contextualSpacing/>
        <w:rPr>
          <w:b/>
          <w:sz w:val="22"/>
          <w:szCs w:val="22"/>
          <w:lang w:eastAsia="ar-SA"/>
        </w:rPr>
      </w:pPr>
    </w:p>
    <w:p w:rsidR="00350C2E" w:rsidRDefault="00350C2E" w:rsidP="00C31838">
      <w:pPr>
        <w:pStyle w:val="Zkladntext"/>
        <w:spacing w:after="0"/>
        <w:contextualSpacing/>
        <w:rPr>
          <w:b/>
          <w:sz w:val="22"/>
          <w:szCs w:val="22"/>
          <w:lang w:eastAsia="ar-SA"/>
        </w:rPr>
      </w:pPr>
    </w:p>
    <w:p w:rsidR="00350C2E" w:rsidRDefault="00350C2E" w:rsidP="00C31838">
      <w:pPr>
        <w:pStyle w:val="Zkladntext"/>
        <w:spacing w:after="0"/>
        <w:contextualSpacing/>
        <w:rPr>
          <w:b/>
          <w:sz w:val="22"/>
          <w:szCs w:val="22"/>
          <w:lang w:eastAsia="ar-SA"/>
        </w:rPr>
      </w:pPr>
    </w:p>
    <w:p w:rsidR="00350C2E" w:rsidRDefault="00350C2E" w:rsidP="00C31838">
      <w:pPr>
        <w:pStyle w:val="Zkladntext"/>
        <w:spacing w:after="0"/>
        <w:contextualSpacing/>
        <w:rPr>
          <w:b/>
          <w:sz w:val="22"/>
          <w:szCs w:val="22"/>
          <w:lang w:eastAsia="ar-SA"/>
        </w:rPr>
      </w:pPr>
    </w:p>
    <w:p w:rsidR="00350C2E" w:rsidRDefault="00350C2E" w:rsidP="00C31838">
      <w:pPr>
        <w:pStyle w:val="Zkladntext"/>
        <w:spacing w:after="0"/>
        <w:contextualSpacing/>
        <w:rPr>
          <w:b/>
          <w:sz w:val="22"/>
          <w:szCs w:val="22"/>
          <w:lang w:eastAsia="ar-SA"/>
        </w:rPr>
      </w:pPr>
    </w:p>
    <w:p w:rsidR="00350C2E" w:rsidRDefault="00350C2E" w:rsidP="00C31838">
      <w:pPr>
        <w:pStyle w:val="Zkladntext"/>
        <w:spacing w:after="0"/>
        <w:contextualSpacing/>
        <w:rPr>
          <w:b/>
          <w:sz w:val="22"/>
          <w:szCs w:val="22"/>
          <w:lang w:eastAsia="ar-SA"/>
        </w:rPr>
      </w:pPr>
    </w:p>
    <w:p w:rsidR="00350C2E" w:rsidRDefault="00350C2E" w:rsidP="00C31838">
      <w:pPr>
        <w:pStyle w:val="Zkladntext"/>
        <w:spacing w:after="0"/>
        <w:contextualSpacing/>
        <w:rPr>
          <w:b/>
          <w:sz w:val="22"/>
          <w:szCs w:val="22"/>
          <w:lang w:eastAsia="ar-SA"/>
        </w:rPr>
      </w:pPr>
    </w:p>
    <w:p w:rsidR="00350C2E" w:rsidRDefault="00350C2E" w:rsidP="00C31838">
      <w:pPr>
        <w:pStyle w:val="Zkladntext"/>
        <w:spacing w:after="0"/>
        <w:contextualSpacing/>
        <w:rPr>
          <w:b/>
          <w:sz w:val="22"/>
          <w:szCs w:val="22"/>
          <w:lang w:eastAsia="ar-SA"/>
        </w:rPr>
      </w:pPr>
    </w:p>
    <w:p w:rsidR="00350C2E" w:rsidRDefault="00350C2E" w:rsidP="00C31838">
      <w:pPr>
        <w:pStyle w:val="Zkladntext"/>
        <w:spacing w:after="0"/>
        <w:contextualSpacing/>
        <w:rPr>
          <w:b/>
          <w:sz w:val="22"/>
          <w:szCs w:val="22"/>
          <w:lang w:eastAsia="ar-SA"/>
        </w:rPr>
      </w:pPr>
    </w:p>
    <w:p w:rsidR="00350C2E" w:rsidRDefault="00350C2E" w:rsidP="00C31838">
      <w:pPr>
        <w:pStyle w:val="Zkladntext"/>
        <w:spacing w:after="0"/>
        <w:contextualSpacing/>
        <w:rPr>
          <w:b/>
          <w:sz w:val="22"/>
          <w:szCs w:val="22"/>
          <w:lang w:eastAsia="ar-SA"/>
        </w:rPr>
      </w:pPr>
    </w:p>
    <w:p w:rsidR="00350C2E" w:rsidRPr="003860C6" w:rsidRDefault="00350C2E" w:rsidP="00C31838">
      <w:pPr>
        <w:pStyle w:val="Zkladntext"/>
        <w:spacing w:after="0"/>
        <w:contextualSpacing/>
        <w:rPr>
          <w:b/>
          <w:sz w:val="22"/>
          <w:szCs w:val="22"/>
          <w:lang w:eastAsia="ar-SA"/>
        </w:rPr>
      </w:pPr>
      <w:bookmarkStart w:id="4" w:name="_GoBack"/>
      <w:bookmarkEnd w:id="4"/>
    </w:p>
    <w:p w:rsidR="00757F71" w:rsidRPr="003860C6" w:rsidRDefault="00757F71" w:rsidP="00C31838">
      <w:pPr>
        <w:pStyle w:val="Zkladntext"/>
        <w:spacing w:after="0"/>
        <w:contextualSpacing/>
        <w:rPr>
          <w:b/>
          <w:sz w:val="22"/>
          <w:szCs w:val="22"/>
          <w:lang w:eastAsia="ar-SA"/>
        </w:rPr>
      </w:pPr>
    </w:p>
    <w:p w:rsidR="00757F71" w:rsidRPr="003860C6" w:rsidRDefault="00757F71" w:rsidP="00C31838">
      <w:pPr>
        <w:pStyle w:val="Zkladntext"/>
        <w:spacing w:after="0"/>
        <w:contextualSpacing/>
        <w:rPr>
          <w:b/>
          <w:sz w:val="22"/>
          <w:szCs w:val="22"/>
          <w:lang w:eastAsia="ar-SA"/>
        </w:rPr>
      </w:pPr>
    </w:p>
    <w:p w:rsidR="00C31838" w:rsidRPr="003860C6" w:rsidRDefault="00C31838" w:rsidP="00C31838">
      <w:pPr>
        <w:pStyle w:val="Zkladntext"/>
        <w:spacing w:after="0"/>
        <w:contextualSpacing/>
        <w:rPr>
          <w:b/>
          <w:sz w:val="22"/>
          <w:szCs w:val="22"/>
          <w:lang w:eastAsia="ar-SA"/>
        </w:rPr>
      </w:pPr>
      <w:r w:rsidRPr="003860C6">
        <w:rPr>
          <w:b/>
          <w:sz w:val="22"/>
          <w:szCs w:val="22"/>
          <w:lang w:eastAsia="ar-SA"/>
        </w:rPr>
        <w:t>Príloha č. 2 k Zmluve o dielo č. ......</w:t>
      </w:r>
      <w:r w:rsidR="009A550B">
        <w:rPr>
          <w:b/>
          <w:sz w:val="22"/>
          <w:szCs w:val="22"/>
          <w:lang w:eastAsia="ar-SA"/>
        </w:rPr>
        <w:t>..................</w:t>
      </w:r>
      <w:r w:rsidRPr="003860C6">
        <w:rPr>
          <w:b/>
          <w:sz w:val="22"/>
          <w:szCs w:val="22"/>
          <w:lang w:eastAsia="ar-SA"/>
        </w:rPr>
        <w:t>.</w:t>
      </w:r>
    </w:p>
    <w:p w:rsidR="00C31838" w:rsidRDefault="00C31838" w:rsidP="00C31838">
      <w:pPr>
        <w:pStyle w:val="Zkladntext"/>
        <w:spacing w:after="0"/>
        <w:contextualSpacing/>
        <w:rPr>
          <w:sz w:val="22"/>
          <w:szCs w:val="22"/>
          <w:lang w:eastAsia="ar-SA"/>
        </w:rPr>
      </w:pPr>
    </w:p>
    <w:p w:rsidR="009A550B" w:rsidRPr="003860C6" w:rsidRDefault="009A550B" w:rsidP="00C31838">
      <w:pPr>
        <w:pStyle w:val="Zkladntext"/>
        <w:spacing w:after="0"/>
        <w:contextualSpacing/>
        <w:rPr>
          <w:sz w:val="22"/>
          <w:szCs w:val="22"/>
          <w:lang w:eastAsia="ar-SA"/>
        </w:rPr>
      </w:pPr>
    </w:p>
    <w:p w:rsidR="00C31838" w:rsidRPr="003860C6" w:rsidRDefault="00C31838" w:rsidP="00C31838">
      <w:pPr>
        <w:pStyle w:val="Zkladntext"/>
        <w:spacing w:after="0"/>
        <w:contextualSpacing/>
        <w:rPr>
          <w:b/>
          <w:sz w:val="22"/>
          <w:szCs w:val="22"/>
          <w:lang w:eastAsia="ar-SA"/>
        </w:rPr>
      </w:pPr>
      <w:r w:rsidRPr="003860C6">
        <w:rPr>
          <w:b/>
          <w:sz w:val="22"/>
          <w:szCs w:val="22"/>
          <w:lang w:eastAsia="ar-SA"/>
        </w:rPr>
        <w:t>Podmienky zhotovenia diela</w:t>
      </w:r>
      <w:r w:rsidRPr="003860C6">
        <w:rPr>
          <w:b/>
          <w:sz w:val="22"/>
          <w:szCs w:val="22"/>
          <w:lang w:eastAsia="ar-SA"/>
        </w:rPr>
        <w:tab/>
      </w:r>
    </w:p>
    <w:p w:rsidR="00C31838" w:rsidRPr="003860C6" w:rsidRDefault="00C31838" w:rsidP="00C31838">
      <w:pPr>
        <w:pStyle w:val="Zkladntext"/>
        <w:spacing w:after="0"/>
        <w:contextualSpacing/>
        <w:rPr>
          <w:b/>
          <w:sz w:val="22"/>
          <w:szCs w:val="22"/>
          <w:lang w:eastAsia="ar-SA"/>
        </w:rPr>
      </w:pPr>
      <w:r w:rsidRPr="003860C6">
        <w:rPr>
          <w:sz w:val="22"/>
          <w:szCs w:val="22"/>
          <w:lang w:eastAsia="ar-SA"/>
        </w:rPr>
        <w:tab/>
      </w:r>
      <w:r w:rsidRPr="003860C6">
        <w:rPr>
          <w:sz w:val="22"/>
          <w:szCs w:val="22"/>
          <w:lang w:eastAsia="ar-SA"/>
        </w:rPr>
        <w:tab/>
      </w:r>
      <w:r w:rsidRPr="003860C6">
        <w:rPr>
          <w:sz w:val="22"/>
          <w:szCs w:val="22"/>
          <w:lang w:eastAsia="ar-SA"/>
        </w:rPr>
        <w:tab/>
        <w:t xml:space="preserve"> </w:t>
      </w:r>
    </w:p>
    <w:p w:rsidR="00C31838" w:rsidRPr="003860C6" w:rsidRDefault="00C31838" w:rsidP="00C31838">
      <w:pPr>
        <w:pStyle w:val="Zkladntext"/>
        <w:spacing w:after="0"/>
        <w:contextualSpacing/>
        <w:rPr>
          <w:b/>
          <w:sz w:val="22"/>
          <w:szCs w:val="22"/>
          <w:lang w:eastAsia="ar-SA"/>
        </w:rPr>
      </w:pPr>
      <w:r w:rsidRPr="003860C6">
        <w:rPr>
          <w:sz w:val="22"/>
          <w:szCs w:val="22"/>
          <w:lang w:eastAsia="ar-SA"/>
        </w:rPr>
        <w:t>Zmluvné strany sa budú v priebehu realizácie diela riadiť nasledovnými podmienkami:</w:t>
      </w:r>
    </w:p>
    <w:p w:rsidR="00C31838" w:rsidRDefault="00C31838" w:rsidP="00C31838">
      <w:pPr>
        <w:pStyle w:val="Zkladntext"/>
        <w:spacing w:after="0"/>
        <w:contextualSpacing/>
        <w:rPr>
          <w:sz w:val="22"/>
          <w:szCs w:val="22"/>
          <w:lang w:eastAsia="ar-SA"/>
        </w:rPr>
      </w:pPr>
    </w:p>
    <w:p w:rsidR="009A550B" w:rsidRPr="003860C6" w:rsidRDefault="009A550B" w:rsidP="00C31838">
      <w:pPr>
        <w:pStyle w:val="Zkladntext"/>
        <w:spacing w:after="0"/>
        <w:contextualSpacing/>
        <w:rPr>
          <w:sz w:val="22"/>
          <w:szCs w:val="22"/>
          <w:lang w:eastAsia="ar-SA"/>
        </w:rPr>
      </w:pPr>
    </w:p>
    <w:p w:rsidR="00C31838" w:rsidRPr="003860C6" w:rsidRDefault="00C31838" w:rsidP="00C31838">
      <w:pPr>
        <w:pStyle w:val="Zkladntext"/>
        <w:spacing w:after="0"/>
        <w:contextualSpacing/>
        <w:rPr>
          <w:sz w:val="22"/>
          <w:szCs w:val="22"/>
          <w:lang w:eastAsia="ar-SA"/>
        </w:rPr>
      </w:pPr>
      <w:r w:rsidRPr="009A550B">
        <w:rPr>
          <w:b/>
          <w:sz w:val="22"/>
          <w:szCs w:val="22"/>
          <w:lang w:eastAsia="ar-SA"/>
        </w:rPr>
        <w:t>I.</w:t>
      </w:r>
      <w:r w:rsidRPr="003860C6">
        <w:rPr>
          <w:b/>
          <w:sz w:val="22"/>
          <w:szCs w:val="22"/>
          <w:lang w:eastAsia="ar-SA"/>
        </w:rPr>
        <w:t xml:space="preserve">   Pracovisko</w:t>
      </w:r>
    </w:p>
    <w:p w:rsidR="00C31838" w:rsidRPr="003860C6" w:rsidRDefault="00C31838" w:rsidP="00757F71">
      <w:pPr>
        <w:pStyle w:val="Zkladntext"/>
        <w:numPr>
          <w:ilvl w:val="0"/>
          <w:numId w:val="15"/>
        </w:numPr>
        <w:tabs>
          <w:tab w:val="clear" w:pos="360"/>
          <w:tab w:val="left" w:pos="0"/>
        </w:tabs>
        <w:suppressAutoHyphens/>
        <w:spacing w:after="0"/>
        <w:ind w:left="426" w:hanging="426"/>
        <w:contextualSpacing/>
        <w:jc w:val="both"/>
        <w:rPr>
          <w:b/>
          <w:sz w:val="22"/>
          <w:szCs w:val="22"/>
          <w:lang w:eastAsia="ar-SA"/>
        </w:rPr>
      </w:pPr>
      <w:r w:rsidRPr="003860C6">
        <w:rPr>
          <w:sz w:val="22"/>
          <w:szCs w:val="22"/>
          <w:lang w:eastAsia="ar-SA"/>
        </w:rPr>
        <w:t>Objednávateľ sa zaväzuje odovzdať zhotoviteľovi pracovisko na vykonanie prác zápisnične a to v termíne najneskôr do 5 pracovných dní  od nadobudnutia účinnosti tejto zmluvy. V zápise budú zaznamenané konkrétne doklady, rozhodnutia a bude jednoznačne vymedzený rozsah odovzdaného pracoviska.</w:t>
      </w:r>
    </w:p>
    <w:p w:rsidR="00C31838" w:rsidRPr="003860C6" w:rsidRDefault="00C31838" w:rsidP="00C31838">
      <w:pPr>
        <w:autoSpaceDE w:val="0"/>
        <w:autoSpaceDN w:val="0"/>
        <w:adjustRightInd w:val="0"/>
        <w:ind w:left="426" w:hanging="426"/>
        <w:jc w:val="both"/>
        <w:rPr>
          <w:sz w:val="22"/>
          <w:szCs w:val="22"/>
          <w:lang w:eastAsia="ar-SA"/>
        </w:rPr>
      </w:pPr>
      <w:r w:rsidRPr="003860C6">
        <w:rPr>
          <w:sz w:val="22"/>
          <w:szCs w:val="22"/>
        </w:rPr>
        <w:tab/>
      </w:r>
      <w:r w:rsidRPr="003860C6">
        <w:rPr>
          <w:sz w:val="22"/>
          <w:szCs w:val="22"/>
          <w:lang w:eastAsia="ar-SA"/>
        </w:rPr>
        <w:t xml:space="preserve">O odovzdaní a prevzatí pracoviska vyhotoví objednávateľ písomný protokol, ktorý obidve strany podpíšu. Za deň odovzdania a prevzatia pracoviska sa považuje deň, kedy dôjde k obojstrannému podpisu príslušného protokolu. </w:t>
      </w:r>
    </w:p>
    <w:p w:rsidR="00C31838" w:rsidRPr="003860C6" w:rsidRDefault="00C31838" w:rsidP="00757F71">
      <w:pPr>
        <w:autoSpaceDE w:val="0"/>
        <w:autoSpaceDN w:val="0"/>
        <w:adjustRightInd w:val="0"/>
        <w:ind w:left="426"/>
        <w:jc w:val="both"/>
        <w:rPr>
          <w:sz w:val="22"/>
          <w:szCs w:val="22"/>
          <w:lang w:eastAsia="ar-SA"/>
        </w:rPr>
      </w:pPr>
      <w:r w:rsidRPr="003860C6">
        <w:rPr>
          <w:sz w:val="22"/>
          <w:szCs w:val="22"/>
          <w:lang w:eastAsia="ar-SA"/>
        </w:rPr>
        <w:t>Súčasťou odovzdania a prevzatia staveniska je aj odovzdanie dokumentov objednávateľom zhotoviteľovi, nevyhnutných pre riadne užívanie staveniska, ak nimi objednávateľ reálne disponuje, a to najmä:</w:t>
      </w:r>
    </w:p>
    <w:p w:rsidR="00C31838" w:rsidRPr="003860C6" w:rsidRDefault="00C31838" w:rsidP="00757F71">
      <w:pPr>
        <w:pStyle w:val="Odsekzoznamu"/>
        <w:numPr>
          <w:ilvl w:val="0"/>
          <w:numId w:val="35"/>
        </w:numPr>
        <w:autoSpaceDE w:val="0"/>
        <w:autoSpaceDN w:val="0"/>
        <w:adjustRightInd w:val="0"/>
        <w:ind w:left="709" w:hanging="283"/>
        <w:contextualSpacing w:val="0"/>
        <w:jc w:val="both"/>
        <w:rPr>
          <w:sz w:val="22"/>
          <w:szCs w:val="22"/>
          <w:lang w:eastAsia="ar-SA"/>
        </w:rPr>
      </w:pPr>
      <w:r w:rsidRPr="003860C6">
        <w:rPr>
          <w:sz w:val="22"/>
          <w:szCs w:val="22"/>
          <w:lang w:eastAsia="ar-SA"/>
        </w:rPr>
        <w:t xml:space="preserve">právoplatné stavebné povolenie k pracovisku, </w:t>
      </w:r>
    </w:p>
    <w:p w:rsidR="00C31838" w:rsidRPr="003860C6" w:rsidRDefault="00C31838" w:rsidP="00757F71">
      <w:pPr>
        <w:pStyle w:val="Odsekzoznamu"/>
        <w:numPr>
          <w:ilvl w:val="0"/>
          <w:numId w:val="35"/>
        </w:numPr>
        <w:autoSpaceDE w:val="0"/>
        <w:autoSpaceDN w:val="0"/>
        <w:adjustRightInd w:val="0"/>
        <w:ind w:left="709" w:hanging="283"/>
        <w:contextualSpacing w:val="0"/>
        <w:jc w:val="both"/>
        <w:rPr>
          <w:sz w:val="22"/>
          <w:szCs w:val="22"/>
          <w:lang w:eastAsia="ar-SA"/>
        </w:rPr>
      </w:pPr>
      <w:r w:rsidRPr="003860C6">
        <w:rPr>
          <w:sz w:val="22"/>
          <w:szCs w:val="22"/>
          <w:lang w:eastAsia="ar-SA"/>
        </w:rPr>
        <w:t>zoznam dokladov a úradných povolení, vyjadrení alebo stanovísk týkajúcich sa pracoviska,</w:t>
      </w:r>
    </w:p>
    <w:p w:rsidR="00F6031F" w:rsidRPr="003860C6" w:rsidRDefault="00C31838" w:rsidP="00757F71">
      <w:pPr>
        <w:pStyle w:val="Odsekzoznamu"/>
        <w:numPr>
          <w:ilvl w:val="0"/>
          <w:numId w:val="35"/>
        </w:numPr>
        <w:autoSpaceDE w:val="0"/>
        <w:autoSpaceDN w:val="0"/>
        <w:adjustRightInd w:val="0"/>
        <w:ind w:left="709" w:hanging="283"/>
        <w:contextualSpacing w:val="0"/>
        <w:jc w:val="both"/>
        <w:rPr>
          <w:sz w:val="22"/>
          <w:szCs w:val="22"/>
          <w:lang w:eastAsia="ar-SA"/>
        </w:rPr>
      </w:pPr>
      <w:r w:rsidRPr="003860C6">
        <w:rPr>
          <w:sz w:val="22"/>
          <w:szCs w:val="22"/>
          <w:lang w:eastAsia="ar-SA"/>
        </w:rPr>
        <w:t xml:space="preserve">určenie prístupových a príjazdových ciest, odovzdanie kľúčov od budovy. </w:t>
      </w:r>
    </w:p>
    <w:p w:rsidR="00C31838" w:rsidRPr="003860C6" w:rsidRDefault="00C31838" w:rsidP="00757F71">
      <w:pPr>
        <w:pStyle w:val="Odsekzoznamu"/>
        <w:numPr>
          <w:ilvl w:val="0"/>
          <w:numId w:val="35"/>
        </w:numPr>
        <w:autoSpaceDE w:val="0"/>
        <w:autoSpaceDN w:val="0"/>
        <w:adjustRightInd w:val="0"/>
        <w:ind w:left="709" w:hanging="283"/>
        <w:contextualSpacing w:val="0"/>
        <w:jc w:val="both"/>
        <w:rPr>
          <w:sz w:val="22"/>
          <w:szCs w:val="22"/>
          <w:lang w:eastAsia="ar-SA"/>
        </w:rPr>
      </w:pPr>
      <w:r w:rsidRPr="003860C6">
        <w:rPr>
          <w:sz w:val="22"/>
          <w:szCs w:val="22"/>
          <w:lang w:eastAsia="ar-SA"/>
        </w:rPr>
        <w:t>určenie rozsahu pracoviska</w:t>
      </w:r>
    </w:p>
    <w:p w:rsidR="00C31838" w:rsidRPr="003860C6" w:rsidRDefault="00C31838" w:rsidP="00757F71">
      <w:pPr>
        <w:pStyle w:val="Odsekzoznamu"/>
        <w:numPr>
          <w:ilvl w:val="0"/>
          <w:numId w:val="35"/>
        </w:numPr>
        <w:autoSpaceDE w:val="0"/>
        <w:autoSpaceDN w:val="0"/>
        <w:adjustRightInd w:val="0"/>
        <w:ind w:left="709" w:hanging="283"/>
        <w:contextualSpacing w:val="0"/>
        <w:jc w:val="both"/>
        <w:rPr>
          <w:sz w:val="22"/>
          <w:szCs w:val="22"/>
          <w:lang w:eastAsia="ar-SA"/>
        </w:rPr>
      </w:pPr>
      <w:r w:rsidRPr="003860C6">
        <w:rPr>
          <w:sz w:val="22"/>
          <w:szCs w:val="22"/>
          <w:lang w:eastAsia="ar-SA"/>
        </w:rPr>
        <w:t xml:space="preserve">určenie bodov pre napojenie odberných miest vody, kanalizácie, elektrickej energie, plynu a prípadne iných médií, </w:t>
      </w:r>
    </w:p>
    <w:p w:rsidR="00C31838" w:rsidRPr="003860C6" w:rsidRDefault="00C31838" w:rsidP="00757F71">
      <w:pPr>
        <w:pStyle w:val="Odsekzoznamu"/>
        <w:numPr>
          <w:ilvl w:val="0"/>
          <w:numId w:val="35"/>
        </w:numPr>
        <w:autoSpaceDE w:val="0"/>
        <w:autoSpaceDN w:val="0"/>
        <w:adjustRightInd w:val="0"/>
        <w:ind w:left="709" w:hanging="283"/>
        <w:contextualSpacing w:val="0"/>
        <w:jc w:val="both"/>
        <w:rPr>
          <w:sz w:val="22"/>
          <w:szCs w:val="22"/>
          <w:lang w:eastAsia="ar-SA"/>
        </w:rPr>
      </w:pPr>
      <w:r w:rsidRPr="003860C6">
        <w:rPr>
          <w:sz w:val="22"/>
          <w:szCs w:val="22"/>
          <w:lang w:eastAsia="ar-SA"/>
        </w:rPr>
        <w:t xml:space="preserve">podmienky vzťahujúce sa k ochrane životného prostredia (najmä v otázkach zelene, manipulácie s odpadmi, odvod znečistených vôd a pod.). </w:t>
      </w:r>
    </w:p>
    <w:p w:rsidR="00C31838" w:rsidRPr="003860C6" w:rsidRDefault="00C31838" w:rsidP="00B80F78">
      <w:pPr>
        <w:pStyle w:val="Zkladntext"/>
        <w:numPr>
          <w:ilvl w:val="0"/>
          <w:numId w:val="15"/>
        </w:numPr>
        <w:tabs>
          <w:tab w:val="clear" w:pos="360"/>
        </w:tabs>
        <w:suppressAutoHyphens/>
        <w:spacing w:after="0"/>
        <w:ind w:left="426" w:hanging="426"/>
        <w:contextualSpacing/>
        <w:jc w:val="both"/>
        <w:rPr>
          <w:b/>
          <w:sz w:val="22"/>
          <w:szCs w:val="22"/>
          <w:lang w:eastAsia="ar-SA"/>
        </w:rPr>
      </w:pPr>
      <w:r w:rsidRPr="003860C6">
        <w:rPr>
          <w:sz w:val="22"/>
          <w:szCs w:val="22"/>
          <w:lang w:eastAsia="ar-SA"/>
        </w:rPr>
        <w:t xml:space="preserve">Objednávateľ je povinný odovzdať pracovisko v takom stave, aby zhotoviteľ mohol na ňom začať práce podľa podmienok dohodnutých v zmluve a v prácach riadne pokračovať. </w:t>
      </w:r>
    </w:p>
    <w:p w:rsidR="00C31838" w:rsidRPr="003860C6" w:rsidRDefault="00C31838" w:rsidP="00B80F78">
      <w:pPr>
        <w:pStyle w:val="Zkladntext"/>
        <w:numPr>
          <w:ilvl w:val="0"/>
          <w:numId w:val="15"/>
        </w:numPr>
        <w:tabs>
          <w:tab w:val="clear" w:pos="360"/>
          <w:tab w:val="left" w:pos="0"/>
        </w:tabs>
        <w:suppressAutoHyphens/>
        <w:spacing w:after="0"/>
        <w:ind w:left="426" w:hanging="426"/>
        <w:contextualSpacing/>
        <w:jc w:val="both"/>
        <w:rPr>
          <w:b/>
          <w:sz w:val="22"/>
          <w:szCs w:val="22"/>
          <w:lang w:eastAsia="ar-SA"/>
        </w:rPr>
      </w:pPr>
      <w:r w:rsidRPr="003860C6">
        <w:rPr>
          <w:sz w:val="22"/>
          <w:szCs w:val="22"/>
          <w:lang w:eastAsia="ar-SA"/>
        </w:rPr>
        <w:t>Objednávateľ súčasne presne vymedzí hranice pracoviska.</w:t>
      </w:r>
    </w:p>
    <w:p w:rsidR="00C31838" w:rsidRPr="003860C6" w:rsidRDefault="00C31838" w:rsidP="00B80F78">
      <w:pPr>
        <w:pStyle w:val="Zkladntext"/>
        <w:numPr>
          <w:ilvl w:val="0"/>
          <w:numId w:val="15"/>
        </w:numPr>
        <w:tabs>
          <w:tab w:val="clear" w:pos="360"/>
          <w:tab w:val="left" w:pos="0"/>
        </w:tabs>
        <w:suppressAutoHyphens/>
        <w:spacing w:after="0"/>
        <w:ind w:left="426" w:hanging="426"/>
        <w:contextualSpacing/>
        <w:jc w:val="both"/>
        <w:rPr>
          <w:b/>
          <w:sz w:val="22"/>
          <w:szCs w:val="22"/>
          <w:lang w:eastAsia="ar-SA"/>
        </w:rPr>
      </w:pPr>
      <w:r w:rsidRPr="003860C6">
        <w:rPr>
          <w:sz w:val="22"/>
          <w:szCs w:val="22"/>
          <w:lang w:eastAsia="ar-SA"/>
        </w:rPr>
        <w:t>Objednávateľ odovzdá zhotoviteľovi miesto prívodu el. energie. Náklady spotrebovanej el. energie  hradí objednávateľ.</w:t>
      </w:r>
      <w:r w:rsidRPr="003860C6" w:rsidDel="00CF259C">
        <w:rPr>
          <w:sz w:val="22"/>
          <w:szCs w:val="22"/>
          <w:lang w:eastAsia="ar-SA"/>
        </w:rPr>
        <w:t xml:space="preserve"> </w:t>
      </w:r>
    </w:p>
    <w:p w:rsidR="00C31838" w:rsidRPr="003860C6" w:rsidRDefault="00C31838" w:rsidP="00B80F78">
      <w:pPr>
        <w:pStyle w:val="Zkladntext"/>
        <w:numPr>
          <w:ilvl w:val="0"/>
          <w:numId w:val="15"/>
        </w:numPr>
        <w:tabs>
          <w:tab w:val="clear" w:pos="360"/>
          <w:tab w:val="left" w:pos="0"/>
        </w:tabs>
        <w:suppressAutoHyphens/>
        <w:spacing w:after="0"/>
        <w:ind w:left="426" w:hanging="426"/>
        <w:contextualSpacing/>
        <w:jc w:val="both"/>
        <w:rPr>
          <w:b/>
          <w:sz w:val="22"/>
          <w:szCs w:val="22"/>
          <w:lang w:eastAsia="ar-SA"/>
        </w:rPr>
      </w:pPr>
      <w:r w:rsidRPr="003860C6">
        <w:rPr>
          <w:sz w:val="22"/>
          <w:szCs w:val="22"/>
          <w:lang w:eastAsia="ar-SA"/>
        </w:rPr>
        <w:t>Objednávateľ poskytne zhotoviteľovi odberný bod vody pre potreby stavebných prác. Náklady spotrebovanej vody hradí objednávateľ.</w:t>
      </w:r>
      <w:r w:rsidRPr="003860C6" w:rsidDel="00CF259C">
        <w:rPr>
          <w:b/>
          <w:sz w:val="22"/>
          <w:szCs w:val="22"/>
          <w:lang w:eastAsia="ar-SA"/>
        </w:rPr>
        <w:t xml:space="preserve"> </w:t>
      </w:r>
    </w:p>
    <w:p w:rsidR="00C31838" w:rsidRPr="003860C6" w:rsidRDefault="00C31838" w:rsidP="00B80F78">
      <w:pPr>
        <w:pStyle w:val="Zkladntext"/>
        <w:numPr>
          <w:ilvl w:val="0"/>
          <w:numId w:val="15"/>
        </w:numPr>
        <w:tabs>
          <w:tab w:val="clear" w:pos="360"/>
          <w:tab w:val="left" w:pos="0"/>
        </w:tabs>
        <w:suppressAutoHyphens/>
        <w:spacing w:after="0"/>
        <w:ind w:left="426" w:hanging="426"/>
        <w:contextualSpacing/>
        <w:jc w:val="both"/>
        <w:rPr>
          <w:b/>
          <w:sz w:val="22"/>
          <w:szCs w:val="22"/>
          <w:lang w:eastAsia="ar-SA"/>
        </w:rPr>
      </w:pPr>
      <w:r w:rsidRPr="003860C6">
        <w:rPr>
          <w:sz w:val="22"/>
          <w:szCs w:val="22"/>
          <w:lang w:eastAsia="ar-SA"/>
        </w:rPr>
        <w:t>Zhotoviteľ bude udržiavať na prevzatom pracovisku a na jeho bezprostrednom okolí (prístupové komunikácie, cesty a chodníky, chodby) a na používaných inžinierskych sieťach poriadok a čistotu a odstraňovať odpady a nečistoty vzniknuté z jeho prác.</w:t>
      </w:r>
    </w:p>
    <w:p w:rsidR="00C31838" w:rsidRPr="003860C6" w:rsidRDefault="00C31838" w:rsidP="00B80F78">
      <w:pPr>
        <w:pStyle w:val="Zkladntext"/>
        <w:numPr>
          <w:ilvl w:val="0"/>
          <w:numId w:val="40"/>
        </w:numPr>
        <w:suppressAutoHyphens/>
        <w:spacing w:after="0"/>
        <w:ind w:hanging="294"/>
        <w:contextualSpacing/>
        <w:jc w:val="both"/>
        <w:rPr>
          <w:sz w:val="22"/>
          <w:szCs w:val="22"/>
          <w:lang w:eastAsia="ar-SA"/>
        </w:rPr>
      </w:pPr>
      <w:r w:rsidRPr="003860C6">
        <w:rPr>
          <w:sz w:val="22"/>
          <w:szCs w:val="22"/>
          <w:lang w:eastAsia="ar-SA"/>
        </w:rPr>
        <w:t xml:space="preserve">Zhotoviteľ pri zhotovovaní diela vykoná všetky potrebné opatrenia, ktoré zamedzia nežiaducim vplyvom diela na okolité prostredie (najmä na priľahlé nehnuteľnosti  k miestu plnenia predmetu zmluvy) a je povinný dodržiavať všetky podmienky vyplývajúce z právnych predpisov riešiacich problematiku vplyvu montážnych prác na životné prostredie. </w:t>
      </w:r>
    </w:p>
    <w:p w:rsidR="00C31838" w:rsidRPr="003860C6" w:rsidRDefault="00C31838" w:rsidP="00B80F78">
      <w:pPr>
        <w:pStyle w:val="Zkladntext"/>
        <w:numPr>
          <w:ilvl w:val="0"/>
          <w:numId w:val="40"/>
        </w:numPr>
        <w:suppressAutoHyphens/>
        <w:spacing w:after="0"/>
        <w:ind w:hanging="294"/>
        <w:contextualSpacing/>
        <w:jc w:val="both"/>
        <w:rPr>
          <w:sz w:val="22"/>
          <w:szCs w:val="22"/>
          <w:lang w:eastAsia="ar-SA"/>
        </w:rPr>
      </w:pPr>
      <w:r w:rsidRPr="003860C6">
        <w:rPr>
          <w:sz w:val="22"/>
          <w:szCs w:val="22"/>
          <w:lang w:eastAsia="ar-SA"/>
        </w:rPr>
        <w:t xml:space="preserve">Zhotoviteľ je povinný viesť evidenciu o všetkých druhoch odpadov, ktoré vznikli z jeho činnosti a viesť evidenciu o spôsobe ich ukladania a zneškodňovania v zmysle zákona č. 79/2015 </w:t>
      </w:r>
      <w:proofErr w:type="spellStart"/>
      <w:r w:rsidRPr="003860C6">
        <w:rPr>
          <w:sz w:val="22"/>
          <w:szCs w:val="22"/>
          <w:lang w:eastAsia="ar-SA"/>
        </w:rPr>
        <w:t>Z.z</w:t>
      </w:r>
      <w:proofErr w:type="spellEnd"/>
      <w:r w:rsidRPr="003860C6">
        <w:rPr>
          <w:sz w:val="22"/>
          <w:szCs w:val="22"/>
          <w:lang w:eastAsia="ar-SA"/>
        </w:rPr>
        <w:t xml:space="preserve">. o odpadoch a o zmene a doplnení niektorých zákonov v znení neskorších predpisov. </w:t>
      </w:r>
    </w:p>
    <w:p w:rsidR="00C31838" w:rsidRPr="003860C6" w:rsidRDefault="00C31838" w:rsidP="00B80F78">
      <w:pPr>
        <w:pStyle w:val="Zkladntext"/>
        <w:numPr>
          <w:ilvl w:val="0"/>
          <w:numId w:val="40"/>
        </w:numPr>
        <w:suppressAutoHyphens/>
        <w:spacing w:after="0"/>
        <w:ind w:hanging="294"/>
        <w:contextualSpacing/>
        <w:jc w:val="both"/>
        <w:rPr>
          <w:sz w:val="22"/>
          <w:szCs w:val="22"/>
          <w:lang w:eastAsia="ar-SA"/>
        </w:rPr>
      </w:pPr>
      <w:r w:rsidRPr="003860C6">
        <w:rPr>
          <w:sz w:val="22"/>
          <w:szCs w:val="22"/>
          <w:lang w:eastAsia="ar-SA"/>
        </w:rPr>
        <w:t xml:space="preserve">Zhotoviteľ je povinný udržovať na stavenisku poriadok. Zhotoviteľ je povinný zo staveniska odstraňovať všetky druhy odpadov, stavebnej </w:t>
      </w:r>
      <w:proofErr w:type="spellStart"/>
      <w:r w:rsidRPr="003860C6">
        <w:rPr>
          <w:sz w:val="22"/>
          <w:szCs w:val="22"/>
          <w:lang w:eastAsia="ar-SA"/>
        </w:rPr>
        <w:t>sute</w:t>
      </w:r>
      <w:proofErr w:type="spellEnd"/>
      <w:r w:rsidRPr="003860C6">
        <w:rPr>
          <w:sz w:val="22"/>
          <w:szCs w:val="22"/>
          <w:lang w:eastAsia="ar-SA"/>
        </w:rPr>
        <w:t xml:space="preserve"> a nepotrebného materiálu. Zhotoviteľ je tiež povinný zabezpečiť, aby odpad vzniknutý z jeho činnosti alebo stavebný materiál nebol umiestňovaný mimo staveniska okrem skládok k tomu určených alebo zmluvne zabezpečených prostredníctvom oprávnených osôb.</w:t>
      </w:r>
    </w:p>
    <w:p w:rsidR="00C31838" w:rsidRPr="003860C6" w:rsidRDefault="00C31838" w:rsidP="00B80F78">
      <w:pPr>
        <w:pStyle w:val="Zkladntext"/>
        <w:numPr>
          <w:ilvl w:val="0"/>
          <w:numId w:val="15"/>
        </w:numPr>
        <w:tabs>
          <w:tab w:val="clear" w:pos="360"/>
        </w:tabs>
        <w:suppressAutoHyphens/>
        <w:spacing w:after="0"/>
        <w:ind w:left="426" w:hanging="426"/>
        <w:contextualSpacing/>
        <w:jc w:val="both"/>
        <w:rPr>
          <w:b/>
          <w:sz w:val="22"/>
          <w:szCs w:val="22"/>
          <w:lang w:eastAsia="ar-SA"/>
        </w:rPr>
      </w:pPr>
      <w:r w:rsidRPr="003860C6">
        <w:rPr>
          <w:sz w:val="22"/>
          <w:szCs w:val="22"/>
          <w:lang w:eastAsia="ar-SA"/>
        </w:rPr>
        <w:t>Bezpečnosť, ochrana zdravia a protipožiarne opatrenia na odovzdanom pracovisku a v jeho bezprostrednom okolí zabezpečuje zhotoviteľ.</w:t>
      </w:r>
    </w:p>
    <w:p w:rsidR="00C31838" w:rsidRPr="003860C6" w:rsidRDefault="00C31838" w:rsidP="00B80F78">
      <w:pPr>
        <w:pStyle w:val="Zkladntext"/>
        <w:numPr>
          <w:ilvl w:val="0"/>
          <w:numId w:val="15"/>
        </w:numPr>
        <w:tabs>
          <w:tab w:val="clear" w:pos="360"/>
        </w:tabs>
        <w:suppressAutoHyphens/>
        <w:spacing w:after="0"/>
        <w:ind w:left="426" w:hanging="426"/>
        <w:contextualSpacing/>
        <w:jc w:val="both"/>
        <w:rPr>
          <w:b/>
          <w:sz w:val="22"/>
          <w:szCs w:val="22"/>
          <w:lang w:eastAsia="ar-SA"/>
        </w:rPr>
      </w:pPr>
      <w:r w:rsidRPr="003860C6">
        <w:rPr>
          <w:sz w:val="22"/>
          <w:szCs w:val="22"/>
          <w:lang w:eastAsia="ar-SA"/>
        </w:rPr>
        <w:t>Zhotoviteľ vyprace pracovisko ku dňu odovzdania diela.</w:t>
      </w:r>
    </w:p>
    <w:p w:rsidR="00C31838" w:rsidRPr="003860C6" w:rsidRDefault="00C31838" w:rsidP="00B80F78">
      <w:pPr>
        <w:pStyle w:val="Zkladntext"/>
        <w:numPr>
          <w:ilvl w:val="0"/>
          <w:numId w:val="15"/>
        </w:numPr>
        <w:tabs>
          <w:tab w:val="clear" w:pos="360"/>
        </w:tabs>
        <w:suppressAutoHyphens/>
        <w:spacing w:after="0"/>
        <w:ind w:left="426" w:hanging="426"/>
        <w:contextualSpacing/>
        <w:jc w:val="both"/>
        <w:rPr>
          <w:b/>
          <w:sz w:val="22"/>
          <w:szCs w:val="22"/>
          <w:lang w:eastAsia="ar-SA"/>
        </w:rPr>
      </w:pPr>
      <w:r w:rsidRPr="003860C6">
        <w:rPr>
          <w:sz w:val="22"/>
          <w:szCs w:val="22"/>
          <w:lang w:eastAsia="ar-SA"/>
        </w:rPr>
        <w:t xml:space="preserve">Zhotoviteľ musí vykonať také opatrenia na stavbe/pracovisku, aby nedochádzalo k porušovaniu dobrých mravov (nepoužívanie alkoholických nápojov, drog, zamedzenie nevhodného správania, </w:t>
      </w:r>
      <w:r w:rsidRPr="003860C6">
        <w:rPr>
          <w:sz w:val="22"/>
          <w:szCs w:val="22"/>
          <w:lang w:eastAsia="ar-SA"/>
        </w:rPr>
        <w:lastRenderedPageBreak/>
        <w:t>a pod.), ohrozeniu chodcov na bezprostredne susediacom verejnom priestranstve ani okolitých nehnuteľných a hnuteľných vecí.</w:t>
      </w:r>
      <w:r w:rsidR="00BE49C0" w:rsidRPr="003860C6">
        <w:rPr>
          <w:sz w:val="22"/>
          <w:szCs w:val="22"/>
          <w:lang w:eastAsia="ar-SA"/>
        </w:rPr>
        <w:t xml:space="preserve"> Zároveň vykoná na stavenisku opatrenia na zabezpečenie bezpečnosti  žiakov a zamestnancov školy po celú dobu realizácie diela.</w:t>
      </w:r>
    </w:p>
    <w:p w:rsidR="00C31838" w:rsidRPr="003860C6" w:rsidRDefault="00C31838" w:rsidP="00B80F78">
      <w:pPr>
        <w:pStyle w:val="Zkladntext"/>
        <w:numPr>
          <w:ilvl w:val="0"/>
          <w:numId w:val="15"/>
        </w:numPr>
        <w:tabs>
          <w:tab w:val="clear" w:pos="360"/>
        </w:tabs>
        <w:suppressAutoHyphens/>
        <w:spacing w:after="0"/>
        <w:ind w:left="426" w:hanging="426"/>
        <w:contextualSpacing/>
        <w:jc w:val="both"/>
        <w:rPr>
          <w:b/>
          <w:sz w:val="22"/>
          <w:szCs w:val="22"/>
          <w:lang w:eastAsia="ar-SA"/>
        </w:rPr>
      </w:pPr>
      <w:r w:rsidRPr="003860C6">
        <w:rPr>
          <w:sz w:val="22"/>
          <w:szCs w:val="22"/>
          <w:lang w:eastAsia="ar-SA"/>
        </w:rPr>
        <w:t>Zhotoviteľ pred začiatkom realizácie diela odovzdá objednávateľovi zoznam známych subdodávateľov a pred nástupom nového subdodávateľa na realizáciu diela vopred toto oznámi objednávateľovi. Zhotoviteľ sa zaväzuje a prehlasuje, že všetci subdodávatelia budú disponovať potrebnými odbornými znalosťami, zručnosťami, oprávneniami a certifikátmi potrebnými na realizáciu tej ktorej subdodávky.</w:t>
      </w:r>
    </w:p>
    <w:p w:rsidR="00C31838" w:rsidRPr="003860C6" w:rsidRDefault="00C31838" w:rsidP="00B80F78">
      <w:pPr>
        <w:pStyle w:val="Zkladntext"/>
        <w:numPr>
          <w:ilvl w:val="0"/>
          <w:numId w:val="15"/>
        </w:numPr>
        <w:tabs>
          <w:tab w:val="clear" w:pos="360"/>
          <w:tab w:val="left" w:pos="567"/>
        </w:tabs>
        <w:suppressAutoHyphens/>
        <w:spacing w:after="0"/>
        <w:ind w:left="426" w:hanging="426"/>
        <w:contextualSpacing/>
        <w:jc w:val="both"/>
        <w:rPr>
          <w:b/>
          <w:sz w:val="22"/>
          <w:szCs w:val="22"/>
          <w:lang w:eastAsia="ar-SA"/>
        </w:rPr>
      </w:pPr>
      <w:r w:rsidRPr="003860C6">
        <w:rPr>
          <w:sz w:val="22"/>
          <w:szCs w:val="22"/>
        </w:rPr>
        <w:t>Zhotoviteľ</w:t>
      </w:r>
      <w:r w:rsidRPr="003860C6">
        <w:rPr>
          <w:sz w:val="22"/>
          <w:szCs w:val="22"/>
          <w:lang w:eastAsia="ar-SA"/>
        </w:rPr>
        <w:t xml:space="preserve"> zabezpečí, že všetky ustanovenia tejto zmluvy najmä ustanovenia týkajúce sa dodržiavania všeobecne záväzných právnych predpisov, príslušných technických a environmentálnych noriem a ustanovenia týkajúce sa fakturácie, splatnosti a úhrady faktúr a s nimi súvisiace ustanovenia sa budú vzťahovať aj na subdodávateľov.</w:t>
      </w:r>
    </w:p>
    <w:p w:rsidR="00C31838" w:rsidRDefault="00C31838" w:rsidP="00C31838">
      <w:pPr>
        <w:pStyle w:val="Zkladntext"/>
        <w:spacing w:after="0"/>
        <w:contextualSpacing/>
        <w:rPr>
          <w:sz w:val="22"/>
          <w:szCs w:val="22"/>
          <w:lang w:eastAsia="ar-SA"/>
        </w:rPr>
      </w:pPr>
    </w:p>
    <w:p w:rsidR="009A550B" w:rsidRPr="003860C6" w:rsidRDefault="009A550B" w:rsidP="00C31838">
      <w:pPr>
        <w:pStyle w:val="Zkladntext"/>
        <w:spacing w:after="0"/>
        <w:contextualSpacing/>
        <w:rPr>
          <w:sz w:val="22"/>
          <w:szCs w:val="22"/>
          <w:lang w:eastAsia="ar-SA"/>
        </w:rPr>
      </w:pPr>
    </w:p>
    <w:p w:rsidR="00C31838" w:rsidRPr="003860C6" w:rsidRDefault="00EA0763" w:rsidP="00C31838">
      <w:pPr>
        <w:pStyle w:val="Zkladntext"/>
        <w:spacing w:after="0"/>
        <w:contextualSpacing/>
        <w:rPr>
          <w:sz w:val="22"/>
          <w:szCs w:val="22"/>
          <w:lang w:eastAsia="ar-SA"/>
        </w:rPr>
      </w:pPr>
      <w:r w:rsidRPr="003860C6">
        <w:rPr>
          <w:b/>
          <w:sz w:val="22"/>
          <w:szCs w:val="22"/>
          <w:lang w:eastAsia="ar-SA"/>
        </w:rPr>
        <w:t>II.</w:t>
      </w:r>
      <w:r w:rsidRPr="003860C6">
        <w:rPr>
          <w:sz w:val="22"/>
          <w:szCs w:val="22"/>
          <w:lang w:eastAsia="ar-SA"/>
        </w:rPr>
        <w:t xml:space="preserve">   </w:t>
      </w:r>
      <w:r w:rsidR="00826C21">
        <w:rPr>
          <w:b/>
          <w:sz w:val="22"/>
          <w:szCs w:val="22"/>
          <w:lang w:eastAsia="ar-SA"/>
        </w:rPr>
        <w:t>Stavebný</w:t>
      </w:r>
      <w:r w:rsidR="00C31838" w:rsidRPr="003860C6">
        <w:rPr>
          <w:b/>
          <w:sz w:val="22"/>
          <w:szCs w:val="22"/>
          <w:lang w:eastAsia="ar-SA"/>
        </w:rPr>
        <w:t xml:space="preserve"> dozor Objednávateľa</w:t>
      </w:r>
    </w:p>
    <w:p w:rsidR="00C31838" w:rsidRPr="003860C6" w:rsidRDefault="00826C21" w:rsidP="00B80F78">
      <w:pPr>
        <w:pStyle w:val="Zkladntext"/>
        <w:numPr>
          <w:ilvl w:val="0"/>
          <w:numId w:val="16"/>
        </w:numPr>
        <w:tabs>
          <w:tab w:val="clear" w:pos="360"/>
          <w:tab w:val="left" w:pos="0"/>
        </w:tabs>
        <w:suppressAutoHyphens/>
        <w:spacing w:after="0"/>
        <w:ind w:left="426" w:hanging="426"/>
        <w:contextualSpacing/>
        <w:jc w:val="both"/>
        <w:rPr>
          <w:b/>
          <w:sz w:val="22"/>
          <w:szCs w:val="22"/>
          <w:lang w:eastAsia="ar-SA"/>
        </w:rPr>
      </w:pPr>
      <w:r>
        <w:rPr>
          <w:sz w:val="22"/>
          <w:szCs w:val="22"/>
          <w:lang w:eastAsia="ar-SA"/>
        </w:rPr>
        <w:t xml:space="preserve">Stavebný </w:t>
      </w:r>
      <w:r w:rsidR="00C31838" w:rsidRPr="003860C6">
        <w:rPr>
          <w:sz w:val="22"/>
          <w:szCs w:val="22"/>
          <w:lang w:eastAsia="ar-SA"/>
        </w:rPr>
        <w:t>dozor stavebných prác vykonáva poverený pracovník objednávateľa, ktorý sleduje, či sa práce vykonávajú v súlade s touto zmluvou, a podľa dohovorených podmienok (stavebný denník, kontrolné a skúšobné plány stavby, operatívne porady stavby, kontrolné dni/porady stavby). Na nedostatky zistené v priebehu prác upozorňuje zápisom do stavebného denníka, a to bez meškania. Stavebný dozor má najmä nasledovný ďalší rozsah oprávnenia:</w:t>
      </w:r>
    </w:p>
    <w:p w:rsidR="00C31838" w:rsidRPr="003860C6" w:rsidRDefault="00C31838" w:rsidP="00B80F78">
      <w:pPr>
        <w:pStyle w:val="Zkladntext"/>
        <w:numPr>
          <w:ilvl w:val="1"/>
          <w:numId w:val="16"/>
        </w:numPr>
        <w:tabs>
          <w:tab w:val="clear" w:pos="1080"/>
        </w:tabs>
        <w:suppressAutoHyphens/>
        <w:spacing w:after="0"/>
        <w:ind w:left="714" w:hanging="288"/>
        <w:contextualSpacing/>
        <w:jc w:val="both"/>
        <w:rPr>
          <w:b/>
          <w:sz w:val="22"/>
          <w:szCs w:val="22"/>
          <w:lang w:eastAsia="ar-SA"/>
        </w:rPr>
      </w:pPr>
      <w:r w:rsidRPr="003860C6">
        <w:rPr>
          <w:sz w:val="22"/>
          <w:szCs w:val="22"/>
          <w:lang w:eastAsia="ar-SA"/>
        </w:rPr>
        <w:t>odovzdať pracovisko,</w:t>
      </w:r>
    </w:p>
    <w:p w:rsidR="00C31838" w:rsidRPr="003860C6" w:rsidRDefault="00C31838" w:rsidP="00B80F78">
      <w:pPr>
        <w:pStyle w:val="Zkladntext"/>
        <w:numPr>
          <w:ilvl w:val="1"/>
          <w:numId w:val="16"/>
        </w:numPr>
        <w:tabs>
          <w:tab w:val="clear" w:pos="1080"/>
        </w:tabs>
        <w:suppressAutoHyphens/>
        <w:spacing w:after="0"/>
        <w:ind w:left="714" w:hanging="288"/>
        <w:contextualSpacing/>
        <w:jc w:val="both"/>
        <w:rPr>
          <w:b/>
          <w:sz w:val="22"/>
          <w:szCs w:val="22"/>
          <w:lang w:eastAsia="ar-SA"/>
        </w:rPr>
      </w:pPr>
      <w:r w:rsidRPr="003860C6">
        <w:rPr>
          <w:sz w:val="22"/>
          <w:szCs w:val="22"/>
          <w:lang w:eastAsia="ar-SA"/>
        </w:rPr>
        <w:t>organizovať a viesť kontrolné dni na stavbe minimálne v dvojtýždenných intervaloch a operatívne podľa potreby,</w:t>
      </w:r>
    </w:p>
    <w:p w:rsidR="00C31838" w:rsidRPr="003860C6" w:rsidRDefault="00C31838" w:rsidP="00B80F78">
      <w:pPr>
        <w:pStyle w:val="Zkladntext"/>
        <w:numPr>
          <w:ilvl w:val="1"/>
          <w:numId w:val="16"/>
        </w:numPr>
        <w:tabs>
          <w:tab w:val="clear" w:pos="1080"/>
        </w:tabs>
        <w:suppressAutoHyphens/>
        <w:spacing w:after="0"/>
        <w:ind w:left="714" w:hanging="288"/>
        <w:contextualSpacing/>
        <w:jc w:val="both"/>
        <w:rPr>
          <w:b/>
          <w:sz w:val="22"/>
          <w:szCs w:val="22"/>
          <w:lang w:eastAsia="ar-SA"/>
        </w:rPr>
      </w:pPr>
      <w:r w:rsidRPr="003860C6">
        <w:rPr>
          <w:sz w:val="22"/>
          <w:szCs w:val="22"/>
          <w:lang w:eastAsia="ar-SA"/>
        </w:rPr>
        <w:t>vykonávať kvalitatívno-technickú kontrolu realizovaných stavebných prác,</w:t>
      </w:r>
    </w:p>
    <w:p w:rsidR="00C31838" w:rsidRPr="003860C6" w:rsidRDefault="00C31838" w:rsidP="00B80F78">
      <w:pPr>
        <w:pStyle w:val="Zkladntext"/>
        <w:numPr>
          <w:ilvl w:val="1"/>
          <w:numId w:val="16"/>
        </w:numPr>
        <w:tabs>
          <w:tab w:val="clear" w:pos="1080"/>
        </w:tabs>
        <w:suppressAutoHyphens/>
        <w:spacing w:after="0"/>
        <w:ind w:left="714" w:hanging="288"/>
        <w:contextualSpacing/>
        <w:jc w:val="both"/>
        <w:rPr>
          <w:b/>
          <w:sz w:val="22"/>
          <w:szCs w:val="22"/>
          <w:lang w:eastAsia="ar-SA"/>
        </w:rPr>
      </w:pPr>
      <w:r w:rsidRPr="003860C6">
        <w:rPr>
          <w:sz w:val="22"/>
          <w:szCs w:val="22"/>
          <w:lang w:eastAsia="ar-SA"/>
        </w:rPr>
        <w:t>kontrolovať a potvrdzovať vecnú a cenovú správnosť a úplnosť platobných dokladov, dokladov súvisiacich s naviac prácami, zmenami prác, ktorými sa nezmení celková cena diela,</w:t>
      </w:r>
    </w:p>
    <w:p w:rsidR="00C31838" w:rsidRPr="003860C6" w:rsidRDefault="00C31838" w:rsidP="00B80F78">
      <w:pPr>
        <w:pStyle w:val="Zkladntext"/>
        <w:numPr>
          <w:ilvl w:val="1"/>
          <w:numId w:val="16"/>
        </w:numPr>
        <w:tabs>
          <w:tab w:val="clear" w:pos="1080"/>
        </w:tabs>
        <w:suppressAutoHyphens/>
        <w:spacing w:after="0"/>
        <w:ind w:left="714" w:hanging="288"/>
        <w:contextualSpacing/>
        <w:jc w:val="both"/>
        <w:rPr>
          <w:b/>
          <w:sz w:val="22"/>
          <w:szCs w:val="22"/>
          <w:lang w:eastAsia="ar-SA"/>
        </w:rPr>
      </w:pPr>
      <w:r w:rsidRPr="003860C6">
        <w:rPr>
          <w:sz w:val="22"/>
          <w:szCs w:val="22"/>
          <w:lang w:eastAsia="ar-SA"/>
        </w:rPr>
        <w:t>kontrolovať práce a dodávky ďalším postupom zakryté alebo zneprístupnené,</w:t>
      </w:r>
    </w:p>
    <w:p w:rsidR="00C31838" w:rsidRPr="003860C6" w:rsidRDefault="00C31838" w:rsidP="00B80F78">
      <w:pPr>
        <w:pStyle w:val="Zkladntext"/>
        <w:numPr>
          <w:ilvl w:val="1"/>
          <w:numId w:val="16"/>
        </w:numPr>
        <w:tabs>
          <w:tab w:val="clear" w:pos="1080"/>
        </w:tabs>
        <w:suppressAutoHyphens/>
        <w:spacing w:after="0"/>
        <w:ind w:left="714" w:hanging="288"/>
        <w:contextualSpacing/>
        <w:jc w:val="both"/>
        <w:rPr>
          <w:b/>
          <w:sz w:val="22"/>
          <w:szCs w:val="22"/>
          <w:lang w:eastAsia="ar-SA"/>
        </w:rPr>
      </w:pPr>
      <w:r w:rsidRPr="003860C6">
        <w:rPr>
          <w:sz w:val="22"/>
          <w:szCs w:val="22"/>
          <w:lang w:eastAsia="ar-SA"/>
        </w:rPr>
        <w:t>kontrolovať, či zhotoviteľ vykonáva predpísané skúšky materiálov, konštrukcií a prác v rámci kontrolných a skúšobných plánov, kontrolovať ich výsledky a požadovať doklady, ktoré preukazujú kvalitu uskutočnených prác a dodávok (atesty, protokoly),</w:t>
      </w:r>
    </w:p>
    <w:p w:rsidR="00C31838" w:rsidRPr="003860C6" w:rsidRDefault="00C31838" w:rsidP="00B80F78">
      <w:pPr>
        <w:pStyle w:val="Zkladntext"/>
        <w:numPr>
          <w:ilvl w:val="1"/>
          <w:numId w:val="16"/>
        </w:numPr>
        <w:tabs>
          <w:tab w:val="clear" w:pos="1080"/>
        </w:tabs>
        <w:suppressAutoHyphens/>
        <w:spacing w:after="0"/>
        <w:ind w:left="714" w:hanging="288"/>
        <w:contextualSpacing/>
        <w:jc w:val="both"/>
        <w:rPr>
          <w:b/>
          <w:sz w:val="22"/>
          <w:szCs w:val="22"/>
          <w:lang w:eastAsia="ar-SA"/>
        </w:rPr>
      </w:pPr>
      <w:r w:rsidRPr="003860C6">
        <w:rPr>
          <w:sz w:val="22"/>
          <w:szCs w:val="22"/>
          <w:lang w:eastAsia="ar-SA"/>
        </w:rPr>
        <w:t>vykonávať opatrenia k odvráteniu alebo obmedzeniu škôd,</w:t>
      </w:r>
    </w:p>
    <w:p w:rsidR="00C31838" w:rsidRPr="003860C6" w:rsidRDefault="00C31838" w:rsidP="00B80F78">
      <w:pPr>
        <w:pStyle w:val="Zkladntext"/>
        <w:numPr>
          <w:ilvl w:val="1"/>
          <w:numId w:val="16"/>
        </w:numPr>
        <w:tabs>
          <w:tab w:val="clear" w:pos="1080"/>
        </w:tabs>
        <w:suppressAutoHyphens/>
        <w:spacing w:after="0"/>
        <w:ind w:left="714" w:hanging="288"/>
        <w:contextualSpacing/>
        <w:jc w:val="both"/>
        <w:rPr>
          <w:b/>
          <w:sz w:val="22"/>
          <w:szCs w:val="22"/>
          <w:lang w:eastAsia="ar-SA"/>
        </w:rPr>
      </w:pPr>
      <w:r w:rsidRPr="003860C6">
        <w:rPr>
          <w:sz w:val="22"/>
          <w:szCs w:val="22"/>
          <w:lang w:eastAsia="ar-SA"/>
        </w:rPr>
        <w:t xml:space="preserve">dohodnúť termíny odstránenia vád a nedorobkov, kontrolovať a potvrdzovať ich odstránenie, </w:t>
      </w:r>
      <w:r w:rsidR="00BE49C0" w:rsidRPr="003860C6">
        <w:rPr>
          <w:sz w:val="22"/>
          <w:szCs w:val="22"/>
          <w:lang w:eastAsia="ar-SA"/>
        </w:rPr>
        <w:t>vyjadrovať sa k zmenám termínov.</w:t>
      </w:r>
    </w:p>
    <w:p w:rsidR="00C31838" w:rsidRDefault="00C31838" w:rsidP="00C31838">
      <w:pPr>
        <w:pStyle w:val="Zkladntext"/>
        <w:spacing w:after="0"/>
        <w:contextualSpacing/>
        <w:rPr>
          <w:sz w:val="22"/>
          <w:szCs w:val="22"/>
          <w:lang w:eastAsia="ar-SA"/>
        </w:rPr>
      </w:pPr>
    </w:p>
    <w:p w:rsidR="009A550B" w:rsidRPr="003860C6" w:rsidRDefault="009A550B" w:rsidP="00C31838">
      <w:pPr>
        <w:pStyle w:val="Zkladntext"/>
        <w:spacing w:after="0"/>
        <w:contextualSpacing/>
        <w:rPr>
          <w:sz w:val="22"/>
          <w:szCs w:val="22"/>
          <w:lang w:eastAsia="ar-SA"/>
        </w:rPr>
      </w:pPr>
    </w:p>
    <w:p w:rsidR="00C31838" w:rsidRPr="003860C6" w:rsidRDefault="00C31838" w:rsidP="00C31838">
      <w:pPr>
        <w:pStyle w:val="Zkladntext"/>
        <w:spacing w:after="0"/>
        <w:contextualSpacing/>
        <w:rPr>
          <w:sz w:val="22"/>
          <w:szCs w:val="22"/>
          <w:lang w:eastAsia="ar-SA"/>
        </w:rPr>
      </w:pPr>
      <w:r w:rsidRPr="003860C6">
        <w:rPr>
          <w:b/>
          <w:sz w:val="22"/>
          <w:szCs w:val="22"/>
          <w:lang w:eastAsia="ar-SA"/>
        </w:rPr>
        <w:t>III</w:t>
      </w:r>
      <w:r w:rsidRPr="003860C6">
        <w:rPr>
          <w:sz w:val="22"/>
          <w:szCs w:val="22"/>
          <w:lang w:eastAsia="ar-SA"/>
        </w:rPr>
        <w:t xml:space="preserve">.   </w:t>
      </w:r>
      <w:r w:rsidRPr="003860C6">
        <w:rPr>
          <w:b/>
          <w:sz w:val="22"/>
          <w:szCs w:val="22"/>
          <w:lang w:eastAsia="ar-SA"/>
        </w:rPr>
        <w:t>Stavebný denník</w:t>
      </w:r>
    </w:p>
    <w:p w:rsidR="00C31838" w:rsidRPr="003860C6" w:rsidRDefault="00C31838" w:rsidP="00B80F78">
      <w:pPr>
        <w:pStyle w:val="Zkladntext"/>
        <w:numPr>
          <w:ilvl w:val="0"/>
          <w:numId w:val="17"/>
        </w:numPr>
        <w:tabs>
          <w:tab w:val="clear" w:pos="360"/>
        </w:tabs>
        <w:suppressAutoHyphens/>
        <w:spacing w:after="0"/>
        <w:ind w:left="426" w:hanging="426"/>
        <w:contextualSpacing/>
        <w:jc w:val="both"/>
        <w:rPr>
          <w:b/>
          <w:sz w:val="22"/>
          <w:szCs w:val="22"/>
          <w:lang w:eastAsia="ar-SA"/>
        </w:rPr>
      </w:pPr>
      <w:r w:rsidRPr="003860C6">
        <w:rPr>
          <w:sz w:val="22"/>
          <w:szCs w:val="22"/>
          <w:lang w:eastAsia="ar-SA"/>
        </w:rPr>
        <w:t>Stavebný denník je zhotoviteľ je povinný viesť odo dňa prevzatia staveniska zhotoviteľom o prácach, ktoré vykonáva, stavebný denník, do ktorého zapisuje skutočnosti predpísané podľa § 46d zákona č. 50/1976 Zb. o územnom plánovaní a stavebnom poriadku v znení neskorších predpisov. Do stavebného denníka sa budú zapisovať všetky skutočnosti rozhodné pre plnenie zmluvy, najmä údaje o časovom postupe prác a ich kvalite. Objednávateľ je povinný sledovať obsah denníka a zápisom pripájať svoje stanovisko (súhlas, námietky a pod.). V priebehu pracovného času musí byť denník na stavbe trvalo prístupný. Vedenie denníka sa končí odovzdaním a prevzatím diela.</w:t>
      </w:r>
    </w:p>
    <w:p w:rsidR="00C31838" w:rsidRPr="003860C6" w:rsidRDefault="00C31838" w:rsidP="00B80F78">
      <w:pPr>
        <w:pStyle w:val="Zkladntext"/>
        <w:numPr>
          <w:ilvl w:val="0"/>
          <w:numId w:val="17"/>
        </w:numPr>
        <w:tabs>
          <w:tab w:val="clear" w:pos="360"/>
        </w:tabs>
        <w:suppressAutoHyphens/>
        <w:spacing w:after="0"/>
        <w:ind w:left="426" w:hanging="426"/>
        <w:contextualSpacing/>
        <w:jc w:val="both"/>
        <w:rPr>
          <w:b/>
          <w:sz w:val="22"/>
          <w:szCs w:val="22"/>
          <w:lang w:eastAsia="ar-SA"/>
        </w:rPr>
      </w:pPr>
      <w:r w:rsidRPr="003860C6">
        <w:rPr>
          <w:sz w:val="22"/>
          <w:szCs w:val="22"/>
          <w:lang w:eastAsia="ar-SA"/>
        </w:rPr>
        <w:t>Denník sa skladá z úvodných listov, z denných záznamov a príloh:</w:t>
      </w:r>
    </w:p>
    <w:p w:rsidR="00C31838" w:rsidRPr="003860C6" w:rsidRDefault="00C31838" w:rsidP="00B80F78">
      <w:pPr>
        <w:pStyle w:val="Zkladntext"/>
        <w:numPr>
          <w:ilvl w:val="1"/>
          <w:numId w:val="17"/>
        </w:numPr>
        <w:tabs>
          <w:tab w:val="clear" w:pos="1080"/>
        </w:tabs>
        <w:suppressAutoHyphens/>
        <w:spacing w:after="0"/>
        <w:ind w:left="720" w:hanging="294"/>
        <w:contextualSpacing/>
        <w:jc w:val="both"/>
        <w:rPr>
          <w:b/>
          <w:sz w:val="22"/>
          <w:szCs w:val="22"/>
          <w:lang w:eastAsia="ar-SA"/>
        </w:rPr>
      </w:pPr>
      <w:r w:rsidRPr="003860C6">
        <w:rPr>
          <w:sz w:val="22"/>
          <w:szCs w:val="22"/>
          <w:lang w:eastAsia="ar-SA"/>
        </w:rPr>
        <w:t>Úvodné listy v denníku budú obsahovať:</w:t>
      </w:r>
    </w:p>
    <w:p w:rsidR="00C31838" w:rsidRPr="003860C6" w:rsidRDefault="00C31838" w:rsidP="00B80F78">
      <w:pPr>
        <w:pStyle w:val="Zkladntext"/>
        <w:numPr>
          <w:ilvl w:val="0"/>
          <w:numId w:val="18"/>
        </w:numPr>
        <w:tabs>
          <w:tab w:val="clear" w:pos="1854"/>
        </w:tabs>
        <w:suppressAutoHyphens/>
        <w:spacing w:after="0"/>
        <w:ind w:left="993" w:hanging="273"/>
        <w:contextualSpacing/>
        <w:jc w:val="both"/>
        <w:rPr>
          <w:b/>
          <w:sz w:val="22"/>
          <w:szCs w:val="22"/>
          <w:lang w:eastAsia="ar-SA"/>
        </w:rPr>
      </w:pPr>
      <w:r w:rsidRPr="003860C6">
        <w:rPr>
          <w:sz w:val="22"/>
          <w:szCs w:val="22"/>
          <w:lang w:eastAsia="ar-SA"/>
        </w:rPr>
        <w:t>základný list, v ktorom je uvedený názov, IČO a sídlo stavebníka/objednávateľa, zhotoviteľa stavby a zmeny týchto údajov, vrátane menovitého zoznamu osôb oprávnených za zhotoviteľa a objednávateľa vykonávať zápisy do stavebného denníka s uvedením ich kontaktov a podpisového vzoru,</w:t>
      </w:r>
    </w:p>
    <w:p w:rsidR="00C31838" w:rsidRPr="003860C6" w:rsidRDefault="00C31838" w:rsidP="00B80F78">
      <w:pPr>
        <w:pStyle w:val="Zkladntext"/>
        <w:numPr>
          <w:ilvl w:val="0"/>
          <w:numId w:val="18"/>
        </w:numPr>
        <w:tabs>
          <w:tab w:val="clear" w:pos="1854"/>
        </w:tabs>
        <w:suppressAutoHyphens/>
        <w:spacing w:after="0"/>
        <w:ind w:left="993" w:hanging="273"/>
        <w:contextualSpacing/>
        <w:jc w:val="both"/>
        <w:rPr>
          <w:b/>
          <w:sz w:val="22"/>
          <w:szCs w:val="22"/>
          <w:lang w:eastAsia="ar-SA"/>
        </w:rPr>
      </w:pPr>
      <w:r w:rsidRPr="003860C6">
        <w:rPr>
          <w:sz w:val="22"/>
          <w:szCs w:val="22"/>
          <w:lang w:eastAsia="ar-SA"/>
        </w:rPr>
        <w:t>zoznam dokumentácie stavby, jej zmien a doplnkov,</w:t>
      </w:r>
    </w:p>
    <w:p w:rsidR="00C31838" w:rsidRPr="003860C6" w:rsidRDefault="00C31838" w:rsidP="00B80F78">
      <w:pPr>
        <w:pStyle w:val="Zkladntext"/>
        <w:numPr>
          <w:ilvl w:val="0"/>
          <w:numId w:val="18"/>
        </w:numPr>
        <w:tabs>
          <w:tab w:val="clear" w:pos="1854"/>
        </w:tabs>
        <w:suppressAutoHyphens/>
        <w:spacing w:after="0"/>
        <w:ind w:left="993" w:hanging="273"/>
        <w:contextualSpacing/>
        <w:jc w:val="both"/>
        <w:rPr>
          <w:sz w:val="22"/>
          <w:szCs w:val="22"/>
          <w:lang w:eastAsia="ar-SA"/>
        </w:rPr>
      </w:pPr>
      <w:r w:rsidRPr="003860C6">
        <w:rPr>
          <w:sz w:val="22"/>
          <w:szCs w:val="22"/>
          <w:lang w:eastAsia="ar-SA"/>
        </w:rPr>
        <w:t xml:space="preserve">zoznam dokladov a úradných opatrení dotýkajúcich sa vykonávaného diela. </w:t>
      </w:r>
    </w:p>
    <w:p w:rsidR="00C31838" w:rsidRPr="003860C6" w:rsidRDefault="00C31838" w:rsidP="00B80F78">
      <w:pPr>
        <w:pStyle w:val="Zkladntext"/>
        <w:numPr>
          <w:ilvl w:val="0"/>
          <w:numId w:val="18"/>
        </w:numPr>
        <w:tabs>
          <w:tab w:val="clear" w:pos="1854"/>
        </w:tabs>
        <w:suppressAutoHyphens/>
        <w:spacing w:after="0"/>
        <w:ind w:left="993" w:hanging="273"/>
        <w:contextualSpacing/>
        <w:jc w:val="both"/>
        <w:rPr>
          <w:b/>
          <w:sz w:val="22"/>
          <w:szCs w:val="22"/>
          <w:lang w:eastAsia="ar-SA"/>
        </w:rPr>
      </w:pPr>
      <w:r w:rsidRPr="003860C6">
        <w:rPr>
          <w:sz w:val="22"/>
          <w:szCs w:val="22"/>
          <w:lang w:eastAsia="ar-SA"/>
        </w:rPr>
        <w:t>prehľad skúšok každého druhu.</w:t>
      </w:r>
    </w:p>
    <w:p w:rsidR="00C31838" w:rsidRPr="003860C6" w:rsidRDefault="00C31838" w:rsidP="00B80F78">
      <w:pPr>
        <w:pStyle w:val="Zkladntext"/>
        <w:numPr>
          <w:ilvl w:val="1"/>
          <w:numId w:val="17"/>
        </w:numPr>
        <w:tabs>
          <w:tab w:val="clear" w:pos="1080"/>
        </w:tabs>
        <w:suppressAutoHyphens/>
        <w:spacing w:after="0"/>
        <w:ind w:left="720" w:hanging="294"/>
        <w:contextualSpacing/>
        <w:jc w:val="both"/>
        <w:rPr>
          <w:b/>
          <w:sz w:val="22"/>
          <w:szCs w:val="22"/>
          <w:lang w:eastAsia="ar-SA"/>
        </w:rPr>
      </w:pPr>
      <w:r w:rsidRPr="003860C6">
        <w:rPr>
          <w:sz w:val="22"/>
          <w:szCs w:val="22"/>
          <w:lang w:eastAsia="ar-SA"/>
        </w:rPr>
        <w:lastRenderedPageBreak/>
        <w:t>Denné záznamy sa budú písať do knihy s očíslovanými listami na dva oddeliteľné priepisy. Denné záznamy čitateľne zapisuje a podpisuje stavbyvedúci zásadne v ten deň, keď sa práce vykonali, alebo keď nastali okolnosti, ktoré sú predmetom zápisu.</w:t>
      </w:r>
    </w:p>
    <w:p w:rsidR="00C31838" w:rsidRPr="003860C6" w:rsidRDefault="00C31838" w:rsidP="00C31838">
      <w:pPr>
        <w:pStyle w:val="Odsekzoznamu"/>
        <w:autoSpaceDE w:val="0"/>
        <w:autoSpaceDN w:val="0"/>
        <w:adjustRightInd w:val="0"/>
        <w:ind w:left="690"/>
        <w:jc w:val="both"/>
        <w:rPr>
          <w:sz w:val="22"/>
          <w:szCs w:val="22"/>
          <w:lang w:eastAsia="ar-SA"/>
        </w:rPr>
      </w:pPr>
      <w:r w:rsidRPr="003860C6">
        <w:rPr>
          <w:sz w:val="22"/>
          <w:szCs w:val="22"/>
          <w:lang w:eastAsia="ar-SA"/>
        </w:rPr>
        <w:t xml:space="preserve">Do stavebného denníku zapisuje zhotoviteľ všetky skutočnosti rozhodujúce pre vykonávanie diela. Najmä je povinný zapisovať údaje o: </w:t>
      </w:r>
    </w:p>
    <w:p w:rsidR="00C31838" w:rsidRPr="003860C6" w:rsidRDefault="00C31838" w:rsidP="00B80F78">
      <w:pPr>
        <w:pStyle w:val="Odsekzoznamu"/>
        <w:numPr>
          <w:ilvl w:val="0"/>
          <w:numId w:val="36"/>
        </w:numPr>
        <w:autoSpaceDE w:val="0"/>
        <w:autoSpaceDN w:val="0"/>
        <w:adjustRightInd w:val="0"/>
        <w:ind w:left="993" w:hanging="284"/>
        <w:contextualSpacing w:val="0"/>
        <w:jc w:val="both"/>
        <w:rPr>
          <w:sz w:val="22"/>
          <w:szCs w:val="22"/>
          <w:lang w:eastAsia="ar-SA"/>
        </w:rPr>
      </w:pPr>
      <w:r w:rsidRPr="003860C6">
        <w:rPr>
          <w:sz w:val="22"/>
          <w:szCs w:val="22"/>
          <w:lang w:eastAsia="ar-SA"/>
        </w:rPr>
        <w:t xml:space="preserve">stave miesta plnenia predmetu zmluvy, počte pracovníkov a nasadení strojov a dopravných prostriedkov, </w:t>
      </w:r>
    </w:p>
    <w:p w:rsidR="00C31838" w:rsidRPr="003860C6" w:rsidRDefault="00C31838" w:rsidP="00B80F78">
      <w:pPr>
        <w:pStyle w:val="Odsekzoznamu"/>
        <w:numPr>
          <w:ilvl w:val="0"/>
          <w:numId w:val="36"/>
        </w:numPr>
        <w:autoSpaceDE w:val="0"/>
        <w:autoSpaceDN w:val="0"/>
        <w:adjustRightInd w:val="0"/>
        <w:ind w:left="993" w:hanging="284"/>
        <w:contextualSpacing w:val="0"/>
        <w:jc w:val="both"/>
        <w:rPr>
          <w:sz w:val="22"/>
          <w:szCs w:val="22"/>
          <w:lang w:eastAsia="ar-SA"/>
        </w:rPr>
      </w:pPr>
      <w:r w:rsidRPr="003860C6">
        <w:rPr>
          <w:sz w:val="22"/>
          <w:szCs w:val="22"/>
          <w:lang w:eastAsia="ar-SA"/>
        </w:rPr>
        <w:t xml:space="preserve">časovom postupe prác, </w:t>
      </w:r>
    </w:p>
    <w:p w:rsidR="00C31838" w:rsidRPr="003860C6" w:rsidRDefault="00C31838" w:rsidP="00B80F78">
      <w:pPr>
        <w:pStyle w:val="Odsekzoznamu"/>
        <w:numPr>
          <w:ilvl w:val="0"/>
          <w:numId w:val="36"/>
        </w:numPr>
        <w:autoSpaceDE w:val="0"/>
        <w:autoSpaceDN w:val="0"/>
        <w:adjustRightInd w:val="0"/>
        <w:ind w:left="993" w:hanging="284"/>
        <w:contextualSpacing w:val="0"/>
        <w:jc w:val="both"/>
        <w:rPr>
          <w:sz w:val="22"/>
          <w:szCs w:val="22"/>
          <w:lang w:eastAsia="ar-SA"/>
        </w:rPr>
      </w:pPr>
      <w:r w:rsidRPr="003860C6">
        <w:rPr>
          <w:sz w:val="22"/>
          <w:szCs w:val="22"/>
          <w:lang w:eastAsia="ar-SA"/>
        </w:rPr>
        <w:t xml:space="preserve">kontrole akosti vykonaných prác, </w:t>
      </w:r>
    </w:p>
    <w:p w:rsidR="00C31838" w:rsidRPr="003860C6" w:rsidRDefault="00C31838" w:rsidP="00B80F78">
      <w:pPr>
        <w:pStyle w:val="Odsekzoznamu"/>
        <w:numPr>
          <w:ilvl w:val="0"/>
          <w:numId w:val="36"/>
        </w:numPr>
        <w:autoSpaceDE w:val="0"/>
        <w:autoSpaceDN w:val="0"/>
        <w:adjustRightInd w:val="0"/>
        <w:ind w:left="993" w:hanging="284"/>
        <w:contextualSpacing w:val="0"/>
        <w:jc w:val="both"/>
        <w:rPr>
          <w:sz w:val="22"/>
          <w:szCs w:val="22"/>
          <w:lang w:eastAsia="ar-SA"/>
        </w:rPr>
      </w:pPr>
      <w:r w:rsidRPr="003860C6">
        <w:rPr>
          <w:sz w:val="22"/>
          <w:szCs w:val="22"/>
          <w:lang w:eastAsia="ar-SA"/>
        </w:rPr>
        <w:t xml:space="preserve">opatreniach urobených v súlade s predpismi bezpečnosti a ochrany zdravia, </w:t>
      </w:r>
    </w:p>
    <w:p w:rsidR="00C31838" w:rsidRPr="003860C6" w:rsidRDefault="00C31838" w:rsidP="00B80F78">
      <w:pPr>
        <w:pStyle w:val="Odsekzoznamu"/>
        <w:numPr>
          <w:ilvl w:val="0"/>
          <w:numId w:val="36"/>
        </w:numPr>
        <w:autoSpaceDE w:val="0"/>
        <w:autoSpaceDN w:val="0"/>
        <w:adjustRightInd w:val="0"/>
        <w:ind w:left="993" w:hanging="284"/>
        <w:contextualSpacing w:val="0"/>
        <w:jc w:val="both"/>
        <w:rPr>
          <w:sz w:val="22"/>
          <w:szCs w:val="22"/>
          <w:lang w:eastAsia="ar-SA"/>
        </w:rPr>
      </w:pPr>
      <w:r w:rsidRPr="003860C6">
        <w:rPr>
          <w:sz w:val="22"/>
          <w:szCs w:val="22"/>
          <w:lang w:eastAsia="ar-SA"/>
        </w:rPr>
        <w:t xml:space="preserve">opatreniach urobených v súlade s predpismi požiarnej ochrany a ochrany životného prostredia, </w:t>
      </w:r>
    </w:p>
    <w:p w:rsidR="00C31838" w:rsidRPr="003860C6" w:rsidRDefault="00C31838" w:rsidP="00B80F78">
      <w:pPr>
        <w:pStyle w:val="Odsekzoznamu"/>
        <w:numPr>
          <w:ilvl w:val="0"/>
          <w:numId w:val="36"/>
        </w:numPr>
        <w:autoSpaceDE w:val="0"/>
        <w:autoSpaceDN w:val="0"/>
        <w:adjustRightInd w:val="0"/>
        <w:ind w:left="993" w:hanging="284"/>
        <w:contextualSpacing w:val="0"/>
        <w:jc w:val="both"/>
        <w:rPr>
          <w:sz w:val="22"/>
          <w:szCs w:val="22"/>
          <w:lang w:eastAsia="ar-SA"/>
        </w:rPr>
      </w:pPr>
      <w:r w:rsidRPr="003860C6">
        <w:rPr>
          <w:sz w:val="22"/>
          <w:szCs w:val="22"/>
          <w:lang w:eastAsia="ar-SA"/>
        </w:rPr>
        <w:t xml:space="preserve">udalostiach alebo prekážkach, ktoré majú vplyv na vykonávanie diela, </w:t>
      </w:r>
    </w:p>
    <w:p w:rsidR="00C31838" w:rsidRPr="003860C6" w:rsidRDefault="00C31838" w:rsidP="00B80F78">
      <w:pPr>
        <w:pStyle w:val="Odsekzoznamu"/>
        <w:numPr>
          <w:ilvl w:val="0"/>
          <w:numId w:val="36"/>
        </w:numPr>
        <w:autoSpaceDE w:val="0"/>
        <w:autoSpaceDN w:val="0"/>
        <w:adjustRightInd w:val="0"/>
        <w:ind w:left="993" w:hanging="284"/>
        <w:contextualSpacing w:val="0"/>
        <w:jc w:val="both"/>
        <w:rPr>
          <w:sz w:val="22"/>
          <w:szCs w:val="22"/>
          <w:lang w:eastAsia="ar-SA"/>
        </w:rPr>
      </w:pPr>
      <w:r w:rsidRPr="003860C6">
        <w:rPr>
          <w:sz w:val="22"/>
          <w:szCs w:val="22"/>
          <w:lang w:eastAsia="ar-SA"/>
        </w:rPr>
        <w:t>vyzvať objednávateľa 3 pracovné dni vopred na účasť pri vykonávaní skúšok v súlade s projektom stavby a STN</w:t>
      </w:r>
    </w:p>
    <w:p w:rsidR="00C31838" w:rsidRPr="003860C6" w:rsidRDefault="00C31838" w:rsidP="00B80F78">
      <w:pPr>
        <w:pStyle w:val="Zkladntext"/>
        <w:numPr>
          <w:ilvl w:val="0"/>
          <w:numId w:val="17"/>
        </w:numPr>
        <w:tabs>
          <w:tab w:val="clear" w:pos="360"/>
        </w:tabs>
        <w:suppressAutoHyphens/>
        <w:spacing w:after="0"/>
        <w:ind w:left="426" w:hanging="426"/>
        <w:contextualSpacing/>
        <w:jc w:val="both"/>
        <w:rPr>
          <w:b/>
          <w:sz w:val="22"/>
          <w:szCs w:val="22"/>
          <w:lang w:eastAsia="ar-SA"/>
        </w:rPr>
      </w:pPr>
      <w:r w:rsidRPr="003860C6">
        <w:rPr>
          <w:sz w:val="22"/>
          <w:szCs w:val="22"/>
          <w:lang w:eastAsia="ar-SA"/>
        </w:rPr>
        <w:t xml:space="preserve">Okrem stavbyvedúceho môže robiť zápisy v denníku technický dozor </w:t>
      </w:r>
      <w:r w:rsidR="00826C21">
        <w:rPr>
          <w:sz w:val="22"/>
          <w:szCs w:val="22"/>
          <w:lang w:eastAsia="ar-SA"/>
        </w:rPr>
        <w:t xml:space="preserve">a stavebný dozor </w:t>
      </w:r>
      <w:r w:rsidRPr="003860C6">
        <w:rPr>
          <w:sz w:val="22"/>
          <w:szCs w:val="22"/>
          <w:lang w:eastAsia="ar-SA"/>
        </w:rPr>
        <w:t>objednávateľa (stavebníka) a oprávnené, poverené osoby objednávateľa podľa tejto zmluvy. Ak osoba, ktorá je oprávnená vykonávať zápisy do stavebného denníka a ktorej zápis určený jej nesúhlasí s vykonaným záznamom, vyjadrí sa k nemu do 3 pracovných dní, inak sa predpokladá, že s obsahom záznamu súhlasí. Stavbyvedúci zhotov</w:t>
      </w:r>
      <w:r w:rsidR="00826C21">
        <w:rPr>
          <w:sz w:val="22"/>
          <w:szCs w:val="22"/>
          <w:lang w:eastAsia="ar-SA"/>
        </w:rPr>
        <w:t>iteľa predloží objednávateľovi/stavebné</w:t>
      </w:r>
      <w:r w:rsidRPr="003860C6">
        <w:rPr>
          <w:sz w:val="22"/>
          <w:szCs w:val="22"/>
          <w:lang w:eastAsia="ar-SA"/>
        </w:rPr>
        <w:t xml:space="preserve">mu dozoru objednávateľa (stavebníka) denný záznam najneskôr v nasledujúci pracovný deň a odovzdá mu prvý prepis. Ak technický dozor </w:t>
      </w:r>
      <w:r w:rsidR="00826C21">
        <w:rPr>
          <w:sz w:val="22"/>
          <w:szCs w:val="22"/>
          <w:lang w:eastAsia="ar-SA"/>
        </w:rPr>
        <w:t xml:space="preserve">alebo stavebný dozor </w:t>
      </w:r>
      <w:r w:rsidRPr="003860C6">
        <w:rPr>
          <w:sz w:val="22"/>
          <w:szCs w:val="22"/>
          <w:lang w:eastAsia="ar-SA"/>
        </w:rPr>
        <w:t>s ním nesúhlasí, zapíše to do 3 pracovných dní do denníka s uvedením dôvodov, inak sa predpokladá, že s obsahom záznamu súhlasí.</w:t>
      </w:r>
    </w:p>
    <w:p w:rsidR="00C31838" w:rsidRPr="003860C6" w:rsidRDefault="00C31838" w:rsidP="00B80F78">
      <w:pPr>
        <w:pStyle w:val="Zkladntext"/>
        <w:numPr>
          <w:ilvl w:val="0"/>
          <w:numId w:val="17"/>
        </w:numPr>
        <w:tabs>
          <w:tab w:val="clear" w:pos="360"/>
        </w:tabs>
        <w:suppressAutoHyphens/>
        <w:spacing w:after="0"/>
        <w:ind w:left="426" w:hanging="426"/>
        <w:contextualSpacing/>
        <w:jc w:val="both"/>
        <w:rPr>
          <w:b/>
          <w:sz w:val="22"/>
          <w:szCs w:val="22"/>
          <w:lang w:eastAsia="ar-SA"/>
        </w:rPr>
      </w:pPr>
      <w:r w:rsidRPr="003860C6">
        <w:rPr>
          <w:sz w:val="22"/>
          <w:szCs w:val="22"/>
          <w:lang w:eastAsia="ar-SA"/>
        </w:rPr>
        <w:t xml:space="preserve">Právo usmerňovať stavebné práce prostredníctvom stavebného denníka má len technický  dozor </w:t>
      </w:r>
      <w:r w:rsidR="00826C21">
        <w:rPr>
          <w:sz w:val="22"/>
          <w:szCs w:val="22"/>
          <w:lang w:eastAsia="ar-SA"/>
        </w:rPr>
        <w:t xml:space="preserve">a stavebný dozor </w:t>
      </w:r>
      <w:r w:rsidRPr="003860C6">
        <w:rPr>
          <w:sz w:val="22"/>
          <w:szCs w:val="22"/>
          <w:lang w:eastAsia="ar-SA"/>
        </w:rPr>
        <w:t>objednávateľa a oprávnené/poverené osoby objednávateľa podľa tejto zmluvy.</w:t>
      </w:r>
    </w:p>
    <w:p w:rsidR="00C31838" w:rsidRPr="003860C6" w:rsidRDefault="00C31838" w:rsidP="00B80F78">
      <w:pPr>
        <w:pStyle w:val="Odsekzoznamu"/>
        <w:numPr>
          <w:ilvl w:val="0"/>
          <w:numId w:val="17"/>
        </w:numPr>
        <w:tabs>
          <w:tab w:val="clear" w:pos="360"/>
        </w:tabs>
        <w:autoSpaceDE w:val="0"/>
        <w:autoSpaceDN w:val="0"/>
        <w:adjustRightInd w:val="0"/>
        <w:ind w:left="426" w:hanging="426"/>
        <w:jc w:val="both"/>
        <w:rPr>
          <w:sz w:val="22"/>
          <w:szCs w:val="22"/>
        </w:rPr>
      </w:pPr>
      <w:r w:rsidRPr="003860C6">
        <w:rPr>
          <w:sz w:val="22"/>
          <w:szCs w:val="22"/>
        </w:rPr>
        <w:t xml:space="preserve">Do stavebného denníka sú oprávnení zapisovať aj nazerať alebo robiť výpisy: </w:t>
      </w:r>
    </w:p>
    <w:p w:rsidR="00C31838" w:rsidRPr="003860C6" w:rsidRDefault="00C31838" w:rsidP="00B80F78">
      <w:pPr>
        <w:pStyle w:val="Odsekzoznamu"/>
        <w:numPr>
          <w:ilvl w:val="0"/>
          <w:numId w:val="37"/>
        </w:numPr>
        <w:autoSpaceDE w:val="0"/>
        <w:autoSpaceDN w:val="0"/>
        <w:adjustRightInd w:val="0"/>
        <w:ind w:hanging="294"/>
        <w:contextualSpacing w:val="0"/>
        <w:jc w:val="both"/>
        <w:rPr>
          <w:sz w:val="22"/>
          <w:szCs w:val="22"/>
        </w:rPr>
      </w:pPr>
      <w:r w:rsidRPr="003860C6">
        <w:rPr>
          <w:sz w:val="22"/>
          <w:szCs w:val="22"/>
        </w:rPr>
        <w:t>oprávnení zástupcovia objednávateľa objednávateľom prizvané osoby,</w:t>
      </w:r>
    </w:p>
    <w:p w:rsidR="00C31838" w:rsidRPr="003860C6" w:rsidRDefault="00C31838" w:rsidP="00B80F78">
      <w:pPr>
        <w:pStyle w:val="Odsekzoznamu"/>
        <w:numPr>
          <w:ilvl w:val="0"/>
          <w:numId w:val="37"/>
        </w:numPr>
        <w:autoSpaceDE w:val="0"/>
        <w:autoSpaceDN w:val="0"/>
        <w:adjustRightInd w:val="0"/>
        <w:ind w:hanging="294"/>
        <w:contextualSpacing w:val="0"/>
        <w:jc w:val="both"/>
        <w:rPr>
          <w:sz w:val="22"/>
          <w:szCs w:val="22"/>
        </w:rPr>
      </w:pPr>
      <w:r w:rsidRPr="003860C6">
        <w:rPr>
          <w:sz w:val="22"/>
          <w:szCs w:val="22"/>
        </w:rPr>
        <w:t xml:space="preserve">oprávnení zástupcovia zhotoviteľa, </w:t>
      </w:r>
    </w:p>
    <w:p w:rsidR="00C31838" w:rsidRPr="003860C6" w:rsidRDefault="00C31838" w:rsidP="00B80F78">
      <w:pPr>
        <w:pStyle w:val="Odsekzoznamu"/>
        <w:numPr>
          <w:ilvl w:val="0"/>
          <w:numId w:val="37"/>
        </w:numPr>
        <w:autoSpaceDE w:val="0"/>
        <w:autoSpaceDN w:val="0"/>
        <w:adjustRightInd w:val="0"/>
        <w:ind w:hanging="294"/>
        <w:contextualSpacing w:val="0"/>
        <w:jc w:val="both"/>
        <w:rPr>
          <w:sz w:val="22"/>
          <w:szCs w:val="22"/>
        </w:rPr>
      </w:pPr>
      <w:r w:rsidRPr="003860C6">
        <w:rPr>
          <w:sz w:val="22"/>
          <w:szCs w:val="22"/>
        </w:rPr>
        <w:t>osoba poverená výkonom technického  dozoru objednávateľa</w:t>
      </w:r>
      <w:r w:rsidR="00826C21">
        <w:rPr>
          <w:sz w:val="22"/>
          <w:szCs w:val="22"/>
        </w:rPr>
        <w:t>, stavebného dozoru objednávateľa</w:t>
      </w:r>
      <w:r w:rsidRPr="003860C6">
        <w:rPr>
          <w:sz w:val="22"/>
          <w:szCs w:val="22"/>
        </w:rPr>
        <w:t>,</w:t>
      </w:r>
    </w:p>
    <w:p w:rsidR="00C31838" w:rsidRPr="003860C6" w:rsidRDefault="00C31838" w:rsidP="00B80F78">
      <w:pPr>
        <w:pStyle w:val="Odsekzoznamu"/>
        <w:numPr>
          <w:ilvl w:val="0"/>
          <w:numId w:val="37"/>
        </w:numPr>
        <w:autoSpaceDE w:val="0"/>
        <w:autoSpaceDN w:val="0"/>
        <w:adjustRightInd w:val="0"/>
        <w:ind w:hanging="294"/>
        <w:contextualSpacing w:val="0"/>
        <w:jc w:val="both"/>
        <w:rPr>
          <w:sz w:val="22"/>
          <w:szCs w:val="22"/>
        </w:rPr>
      </w:pPr>
      <w:r w:rsidRPr="003860C6">
        <w:rPr>
          <w:sz w:val="22"/>
          <w:szCs w:val="22"/>
        </w:rPr>
        <w:t>osoba poverená výkonom autorského dozoru/projektant stavby,</w:t>
      </w:r>
    </w:p>
    <w:p w:rsidR="00C31838" w:rsidRPr="003860C6" w:rsidRDefault="00C31838" w:rsidP="00B80F78">
      <w:pPr>
        <w:pStyle w:val="Odsekzoznamu"/>
        <w:numPr>
          <w:ilvl w:val="0"/>
          <w:numId w:val="37"/>
        </w:numPr>
        <w:autoSpaceDE w:val="0"/>
        <w:autoSpaceDN w:val="0"/>
        <w:adjustRightInd w:val="0"/>
        <w:ind w:hanging="294"/>
        <w:contextualSpacing w:val="0"/>
        <w:jc w:val="both"/>
        <w:rPr>
          <w:sz w:val="22"/>
          <w:szCs w:val="22"/>
        </w:rPr>
      </w:pPr>
      <w:r w:rsidRPr="003860C6">
        <w:rPr>
          <w:sz w:val="22"/>
          <w:szCs w:val="22"/>
        </w:rPr>
        <w:t>zástupcovia orgánov štátneho stavebného dohľadu,</w:t>
      </w:r>
    </w:p>
    <w:p w:rsidR="00C31838" w:rsidRPr="003860C6" w:rsidRDefault="00C31838" w:rsidP="00B80F78">
      <w:pPr>
        <w:pStyle w:val="Odsekzoznamu"/>
        <w:numPr>
          <w:ilvl w:val="0"/>
          <w:numId w:val="37"/>
        </w:numPr>
        <w:autoSpaceDE w:val="0"/>
        <w:autoSpaceDN w:val="0"/>
        <w:adjustRightInd w:val="0"/>
        <w:ind w:hanging="294"/>
        <w:contextualSpacing w:val="0"/>
        <w:jc w:val="both"/>
        <w:rPr>
          <w:sz w:val="22"/>
          <w:szCs w:val="22"/>
        </w:rPr>
      </w:pPr>
      <w:r w:rsidRPr="003860C6">
        <w:rPr>
          <w:sz w:val="22"/>
          <w:szCs w:val="22"/>
        </w:rPr>
        <w:t xml:space="preserve">oprávnení zástupcovia poskytovateľa finančných prostriedkov, orgánov EÚ a iné orgány štátu. </w:t>
      </w:r>
    </w:p>
    <w:p w:rsidR="00C31838" w:rsidRPr="003860C6" w:rsidRDefault="00C31838" w:rsidP="00B80F78">
      <w:pPr>
        <w:pStyle w:val="Odsekzoznamu"/>
        <w:numPr>
          <w:ilvl w:val="0"/>
          <w:numId w:val="17"/>
        </w:numPr>
        <w:tabs>
          <w:tab w:val="clear" w:pos="360"/>
        </w:tabs>
        <w:autoSpaceDE w:val="0"/>
        <w:autoSpaceDN w:val="0"/>
        <w:adjustRightInd w:val="0"/>
        <w:ind w:left="426" w:hanging="426"/>
        <w:jc w:val="both"/>
        <w:rPr>
          <w:sz w:val="22"/>
          <w:szCs w:val="22"/>
        </w:rPr>
      </w:pPr>
      <w:r w:rsidRPr="003860C6">
        <w:rPr>
          <w:sz w:val="22"/>
          <w:szCs w:val="22"/>
        </w:rPr>
        <w:t xml:space="preserve">Všetky listy stavebného denníka musia byť očíslované a nesmú byť vynechané voľné miesta. Zápisy do stavebného denníka musia byť urobené čitateľne a musia byť vždy podpísané osobou, ktorá príslušný zápis urobila. </w:t>
      </w:r>
    </w:p>
    <w:p w:rsidR="00C31838" w:rsidRPr="003860C6" w:rsidRDefault="00C31838" w:rsidP="00B80F78">
      <w:pPr>
        <w:pStyle w:val="Odsekzoznamu"/>
        <w:numPr>
          <w:ilvl w:val="0"/>
          <w:numId w:val="17"/>
        </w:numPr>
        <w:tabs>
          <w:tab w:val="num" w:pos="426"/>
        </w:tabs>
        <w:autoSpaceDE w:val="0"/>
        <w:autoSpaceDN w:val="0"/>
        <w:adjustRightInd w:val="0"/>
        <w:jc w:val="both"/>
        <w:rPr>
          <w:sz w:val="22"/>
          <w:szCs w:val="22"/>
        </w:rPr>
      </w:pPr>
      <w:r w:rsidRPr="003860C6">
        <w:rPr>
          <w:sz w:val="22"/>
          <w:szCs w:val="22"/>
        </w:rPr>
        <w:t xml:space="preserve">V prípade neočakávaných udalostí alebo okolností, ktoré majú osobitný význam pre ďalší postup vykonávania diela robí zhotoviteľ aj príslušnú fotodokumentáciu, ktorá sa stane súčasťou stavebného denníka. </w:t>
      </w:r>
    </w:p>
    <w:p w:rsidR="00C31838" w:rsidRPr="003860C6" w:rsidRDefault="00C31838" w:rsidP="00B80F78">
      <w:pPr>
        <w:tabs>
          <w:tab w:val="num" w:pos="426"/>
        </w:tabs>
        <w:autoSpaceDE w:val="0"/>
        <w:autoSpaceDN w:val="0"/>
        <w:adjustRightInd w:val="0"/>
        <w:ind w:left="426" w:hanging="426"/>
        <w:jc w:val="both"/>
        <w:rPr>
          <w:sz w:val="22"/>
          <w:szCs w:val="22"/>
        </w:rPr>
      </w:pPr>
      <w:r w:rsidRPr="003860C6">
        <w:rPr>
          <w:sz w:val="22"/>
          <w:szCs w:val="22"/>
        </w:rPr>
        <w:t xml:space="preserve">8.   Zápisy v stavebnom denníku sa nepovažujú za zmenu zmluvy, ale slúžia ako podklad pre vypracovanie príslušných dodatkov a zmien zmluvy. </w:t>
      </w:r>
    </w:p>
    <w:p w:rsidR="00C31838" w:rsidRDefault="00C31838" w:rsidP="00C31838">
      <w:pPr>
        <w:pStyle w:val="Zkladntext"/>
        <w:suppressAutoHyphens/>
        <w:spacing w:after="0"/>
        <w:contextualSpacing/>
        <w:rPr>
          <w:b/>
          <w:sz w:val="22"/>
          <w:szCs w:val="22"/>
          <w:lang w:eastAsia="ar-SA"/>
        </w:rPr>
      </w:pPr>
    </w:p>
    <w:p w:rsidR="009A550B" w:rsidRPr="003860C6" w:rsidRDefault="009A550B" w:rsidP="00C31838">
      <w:pPr>
        <w:pStyle w:val="Zkladntext"/>
        <w:suppressAutoHyphens/>
        <w:spacing w:after="0"/>
        <w:contextualSpacing/>
        <w:rPr>
          <w:b/>
          <w:sz w:val="22"/>
          <w:szCs w:val="22"/>
          <w:lang w:eastAsia="ar-SA"/>
        </w:rPr>
      </w:pPr>
    </w:p>
    <w:p w:rsidR="00C31838" w:rsidRPr="003860C6" w:rsidRDefault="00C31838" w:rsidP="00C31838">
      <w:pPr>
        <w:pStyle w:val="Zkladntext"/>
        <w:spacing w:after="0"/>
        <w:contextualSpacing/>
        <w:rPr>
          <w:b/>
          <w:sz w:val="22"/>
          <w:szCs w:val="22"/>
          <w:lang w:eastAsia="ar-SA"/>
        </w:rPr>
      </w:pPr>
      <w:r w:rsidRPr="003860C6">
        <w:rPr>
          <w:b/>
          <w:sz w:val="22"/>
          <w:szCs w:val="22"/>
          <w:lang w:eastAsia="ar-SA"/>
        </w:rPr>
        <w:t>IV.   Kontrola prác</w:t>
      </w:r>
    </w:p>
    <w:p w:rsidR="00C31838" w:rsidRPr="003860C6" w:rsidRDefault="00C31838" w:rsidP="001711D7">
      <w:pPr>
        <w:pStyle w:val="Zkladntext"/>
        <w:numPr>
          <w:ilvl w:val="0"/>
          <w:numId w:val="19"/>
        </w:numPr>
        <w:tabs>
          <w:tab w:val="clear" w:pos="360"/>
        </w:tabs>
        <w:suppressAutoHyphens/>
        <w:spacing w:after="0"/>
        <w:ind w:left="426" w:hanging="426"/>
        <w:contextualSpacing/>
        <w:jc w:val="both"/>
        <w:rPr>
          <w:b/>
          <w:sz w:val="22"/>
          <w:szCs w:val="22"/>
          <w:lang w:eastAsia="ar-SA"/>
        </w:rPr>
      </w:pPr>
      <w:r w:rsidRPr="003860C6">
        <w:rPr>
          <w:sz w:val="22"/>
          <w:szCs w:val="22"/>
          <w:lang w:eastAsia="ar-SA"/>
        </w:rPr>
        <w:t>Zhotoviteľ je povinný vyzvať zástupcu objednávateľa/stavebníka najneskôr 2 pracovné dni pred realizáciou prác a zároveň ho vyzvať na prevzatie týchto prác do 3 pracovných dní od ich realizácie záznamom v stavebnom denníku, ktoré budú v ďalšom pracovnom postupe zakryté, alebo sa stanú neprístupnými.</w:t>
      </w:r>
    </w:p>
    <w:p w:rsidR="00C31838" w:rsidRPr="003860C6" w:rsidRDefault="00C31838" w:rsidP="001711D7">
      <w:pPr>
        <w:pStyle w:val="Zkladntext"/>
        <w:numPr>
          <w:ilvl w:val="0"/>
          <w:numId w:val="19"/>
        </w:numPr>
        <w:tabs>
          <w:tab w:val="clear" w:pos="360"/>
        </w:tabs>
        <w:suppressAutoHyphens/>
        <w:spacing w:after="0"/>
        <w:ind w:left="426" w:hanging="426"/>
        <w:contextualSpacing/>
        <w:jc w:val="both"/>
        <w:rPr>
          <w:b/>
          <w:sz w:val="22"/>
          <w:szCs w:val="22"/>
          <w:lang w:eastAsia="ar-SA"/>
        </w:rPr>
      </w:pPr>
      <w:r w:rsidRPr="003860C6">
        <w:rPr>
          <w:sz w:val="22"/>
          <w:szCs w:val="22"/>
          <w:lang w:eastAsia="ar-SA"/>
        </w:rPr>
        <w:t>Ak sa objednávateľ na preverenie prác v stanovenej lehote nedostaví, alebo nezabezpečí účasť zástupcu stavebníka, je povinný znášať náklady dodatočného odkrytia, ak také odkrytie požaduje. Ak sa však pri dodatočnom odkrytí zistí, že práce neboli riadne vykonané, náklady dodatočného odkrytia znáša zhotoviteľ.</w:t>
      </w:r>
    </w:p>
    <w:p w:rsidR="00C31838" w:rsidRPr="003860C6" w:rsidRDefault="00C31838" w:rsidP="001711D7">
      <w:pPr>
        <w:pStyle w:val="Zkladntext"/>
        <w:numPr>
          <w:ilvl w:val="0"/>
          <w:numId w:val="19"/>
        </w:numPr>
        <w:tabs>
          <w:tab w:val="clear" w:pos="360"/>
        </w:tabs>
        <w:suppressAutoHyphens/>
        <w:spacing w:after="0"/>
        <w:ind w:left="426" w:hanging="426"/>
        <w:contextualSpacing/>
        <w:jc w:val="both"/>
        <w:rPr>
          <w:sz w:val="22"/>
          <w:szCs w:val="22"/>
          <w:lang w:eastAsia="ar-SA"/>
        </w:rPr>
      </w:pPr>
      <w:r w:rsidRPr="003860C6">
        <w:rPr>
          <w:sz w:val="22"/>
          <w:szCs w:val="22"/>
          <w:lang w:eastAsia="ar-SA"/>
        </w:rPr>
        <w:t xml:space="preserve">Pre účely kontroly priebehu vykonávania diela organizuje objednávateľ kontrolné dni v termínoch nevyhnutných pre riadne vykonávanie kontroly, najmenej však raz za 14 dní </w:t>
      </w:r>
      <w:r w:rsidRPr="003860C6">
        <w:rPr>
          <w:sz w:val="22"/>
          <w:szCs w:val="22"/>
          <w:lang w:eastAsia="ar-SA"/>
        </w:rPr>
        <w:lastRenderedPageBreak/>
        <w:t>Objednávateľ je povinný oznámiť konanie kontrolného dňa písomne a najmenej 1 deň pred jeho konaním</w:t>
      </w:r>
    </w:p>
    <w:p w:rsidR="00C31838" w:rsidRPr="003860C6" w:rsidRDefault="00C31838" w:rsidP="001711D7">
      <w:pPr>
        <w:pStyle w:val="Odsekzoznamu"/>
        <w:numPr>
          <w:ilvl w:val="0"/>
          <w:numId w:val="19"/>
        </w:numPr>
        <w:tabs>
          <w:tab w:val="clear" w:pos="360"/>
        </w:tabs>
        <w:autoSpaceDE w:val="0"/>
        <w:autoSpaceDN w:val="0"/>
        <w:adjustRightInd w:val="0"/>
        <w:ind w:left="426" w:hanging="426"/>
        <w:jc w:val="both"/>
        <w:rPr>
          <w:sz w:val="22"/>
          <w:szCs w:val="22"/>
          <w:lang w:eastAsia="ar-SA"/>
        </w:rPr>
      </w:pPr>
      <w:r w:rsidRPr="003860C6">
        <w:rPr>
          <w:sz w:val="22"/>
          <w:szCs w:val="22"/>
          <w:lang w:eastAsia="ar-SA"/>
        </w:rPr>
        <w:t>Kontrolných dní sa zúčastnia zástupcovia objednávateľa vrátane osôb vykonávajúcich funkciu technického dozoru objednávateľa</w:t>
      </w:r>
      <w:r w:rsidR="00826C21">
        <w:rPr>
          <w:sz w:val="22"/>
          <w:szCs w:val="22"/>
          <w:lang w:eastAsia="ar-SA"/>
        </w:rPr>
        <w:t>, stavebného dozoru objednávateľa</w:t>
      </w:r>
      <w:r w:rsidRPr="003860C6">
        <w:rPr>
          <w:sz w:val="22"/>
          <w:szCs w:val="22"/>
          <w:lang w:eastAsia="ar-SA"/>
        </w:rPr>
        <w:t xml:space="preserve"> a autorského dozoru. Zástupcovia zhotoviteľa sú povinní sa kontrolných dní zúčastňovať. Kontrolné dni vedie </w:t>
      </w:r>
      <w:r w:rsidR="00826C21">
        <w:rPr>
          <w:sz w:val="22"/>
          <w:szCs w:val="22"/>
          <w:lang w:eastAsia="ar-SA"/>
        </w:rPr>
        <w:t xml:space="preserve">stavebný dozor objednávateľa. </w:t>
      </w:r>
      <w:r w:rsidRPr="003860C6">
        <w:rPr>
          <w:sz w:val="22"/>
          <w:szCs w:val="22"/>
          <w:lang w:eastAsia="ar-SA"/>
        </w:rPr>
        <w:t xml:space="preserve"> </w:t>
      </w:r>
    </w:p>
    <w:p w:rsidR="00C31838" w:rsidRPr="003860C6" w:rsidRDefault="00C31838" w:rsidP="001711D7">
      <w:pPr>
        <w:pStyle w:val="Odsekzoznamu"/>
        <w:numPr>
          <w:ilvl w:val="0"/>
          <w:numId w:val="19"/>
        </w:numPr>
        <w:tabs>
          <w:tab w:val="clear" w:pos="360"/>
        </w:tabs>
        <w:autoSpaceDE w:val="0"/>
        <w:autoSpaceDN w:val="0"/>
        <w:adjustRightInd w:val="0"/>
        <w:ind w:left="426" w:hanging="426"/>
        <w:jc w:val="both"/>
        <w:rPr>
          <w:sz w:val="22"/>
          <w:szCs w:val="22"/>
          <w:lang w:eastAsia="ar-SA"/>
        </w:rPr>
      </w:pPr>
      <w:r w:rsidRPr="003860C6">
        <w:rPr>
          <w:sz w:val="22"/>
          <w:szCs w:val="22"/>
          <w:lang w:eastAsia="ar-SA"/>
        </w:rPr>
        <w:t xml:space="preserve">Obsahom kontrolného dňa je najmä </w:t>
      </w:r>
      <w:r w:rsidR="00826C21">
        <w:rPr>
          <w:sz w:val="22"/>
          <w:szCs w:val="22"/>
          <w:lang w:eastAsia="ar-SA"/>
        </w:rPr>
        <w:t xml:space="preserve">informácia </w:t>
      </w:r>
      <w:r w:rsidRPr="003860C6">
        <w:rPr>
          <w:sz w:val="22"/>
          <w:szCs w:val="22"/>
          <w:lang w:eastAsia="ar-SA"/>
        </w:rPr>
        <w:t>zhotoviteľa o postupe realizácie diela, kontrola časového a finančného plnenia realizácie diela, pripomienky a podnety osôb vykonávajúcich funkciu technického</w:t>
      </w:r>
      <w:r w:rsidR="00826C21">
        <w:rPr>
          <w:sz w:val="22"/>
          <w:szCs w:val="22"/>
          <w:lang w:eastAsia="ar-SA"/>
        </w:rPr>
        <w:t xml:space="preserve"> dozoru, stavebného dozoru</w:t>
      </w:r>
      <w:r w:rsidRPr="003860C6">
        <w:rPr>
          <w:sz w:val="22"/>
          <w:szCs w:val="22"/>
          <w:lang w:eastAsia="ar-SA"/>
        </w:rPr>
        <w:t xml:space="preserve"> a autorského dozoru a stanovenie prípadných nápravných opatrení a úloh. </w:t>
      </w:r>
    </w:p>
    <w:p w:rsidR="00C31838" w:rsidRPr="003860C6" w:rsidRDefault="00826C21" w:rsidP="001711D7">
      <w:pPr>
        <w:pStyle w:val="Zkladntext"/>
        <w:numPr>
          <w:ilvl w:val="0"/>
          <w:numId w:val="19"/>
        </w:numPr>
        <w:tabs>
          <w:tab w:val="clear" w:pos="360"/>
        </w:tabs>
        <w:suppressAutoHyphens/>
        <w:spacing w:after="0"/>
        <w:ind w:left="426" w:hanging="426"/>
        <w:contextualSpacing/>
        <w:jc w:val="both"/>
        <w:rPr>
          <w:sz w:val="22"/>
          <w:szCs w:val="22"/>
          <w:lang w:eastAsia="ar-SA"/>
        </w:rPr>
      </w:pPr>
      <w:r>
        <w:rPr>
          <w:sz w:val="22"/>
          <w:szCs w:val="22"/>
          <w:lang w:eastAsia="ar-SA"/>
        </w:rPr>
        <w:t xml:space="preserve">Stavebný </w:t>
      </w:r>
      <w:r w:rsidR="00C31838" w:rsidRPr="003860C6">
        <w:rPr>
          <w:sz w:val="22"/>
          <w:szCs w:val="22"/>
          <w:lang w:eastAsia="ar-SA"/>
        </w:rPr>
        <w:t>dozor objednávateľa vyhotoví z kontrolného dňa zápis o rokovaní, ktorý písomne odovzdá všetkým zúčastneným. Zhotoviteľ je povinný zapísať termín konania kontrolného dňa a jeho závery do stavebného denníka.</w:t>
      </w:r>
    </w:p>
    <w:p w:rsidR="00C31838" w:rsidRDefault="00C31838" w:rsidP="00C31838">
      <w:pPr>
        <w:pStyle w:val="Zkladntext"/>
        <w:spacing w:after="0"/>
        <w:contextualSpacing/>
        <w:rPr>
          <w:sz w:val="22"/>
          <w:szCs w:val="22"/>
          <w:lang w:eastAsia="ar-SA"/>
        </w:rPr>
      </w:pPr>
    </w:p>
    <w:p w:rsidR="009A550B" w:rsidRPr="003860C6" w:rsidRDefault="009A550B" w:rsidP="00C31838">
      <w:pPr>
        <w:pStyle w:val="Zkladntext"/>
        <w:spacing w:after="0"/>
        <w:contextualSpacing/>
        <w:rPr>
          <w:sz w:val="22"/>
          <w:szCs w:val="22"/>
          <w:lang w:eastAsia="ar-SA"/>
        </w:rPr>
      </w:pPr>
    </w:p>
    <w:p w:rsidR="00C31838" w:rsidRPr="003860C6" w:rsidRDefault="00C31838" w:rsidP="00C31838">
      <w:pPr>
        <w:pStyle w:val="Zkladntext"/>
        <w:spacing w:after="0"/>
        <w:contextualSpacing/>
        <w:rPr>
          <w:b/>
          <w:sz w:val="22"/>
          <w:szCs w:val="22"/>
          <w:lang w:eastAsia="ar-SA"/>
        </w:rPr>
      </w:pPr>
      <w:r w:rsidRPr="003860C6">
        <w:rPr>
          <w:b/>
          <w:sz w:val="22"/>
          <w:szCs w:val="22"/>
          <w:lang w:eastAsia="ar-SA"/>
        </w:rPr>
        <w:t>V.</w:t>
      </w:r>
      <w:r w:rsidRPr="003860C6">
        <w:rPr>
          <w:sz w:val="22"/>
          <w:szCs w:val="22"/>
          <w:lang w:eastAsia="ar-SA"/>
        </w:rPr>
        <w:t xml:space="preserve">   </w:t>
      </w:r>
      <w:r w:rsidRPr="003860C6">
        <w:rPr>
          <w:b/>
          <w:sz w:val="22"/>
          <w:szCs w:val="22"/>
          <w:lang w:eastAsia="ar-SA"/>
        </w:rPr>
        <w:t>Odovzdanie a preberanie prác</w:t>
      </w:r>
    </w:p>
    <w:p w:rsidR="00C31838" w:rsidRPr="003860C6" w:rsidRDefault="00C31838" w:rsidP="001711D7">
      <w:pPr>
        <w:pStyle w:val="Zkladntext"/>
        <w:numPr>
          <w:ilvl w:val="0"/>
          <w:numId w:val="20"/>
        </w:numPr>
        <w:tabs>
          <w:tab w:val="clear" w:pos="360"/>
        </w:tabs>
        <w:suppressAutoHyphens/>
        <w:spacing w:after="0"/>
        <w:ind w:left="426" w:hanging="426"/>
        <w:contextualSpacing/>
        <w:jc w:val="both"/>
        <w:rPr>
          <w:b/>
          <w:sz w:val="22"/>
          <w:szCs w:val="22"/>
          <w:lang w:eastAsia="ar-SA"/>
        </w:rPr>
      </w:pPr>
      <w:r w:rsidRPr="003860C6">
        <w:rPr>
          <w:sz w:val="22"/>
          <w:szCs w:val="22"/>
          <w:lang w:eastAsia="ar-SA"/>
        </w:rPr>
        <w:t>Zhotoviteľ je povinný písomne oznámiť objednávateľovi najneskôr 7 dní pred odovzdaním diela  termín dokončenia diela a termín, kedy bude dielo pripravené na odovzdanie. Na základe tohto oznámenia sú zmluvné strany povinné dohodnúť pracovný program odovzdania a prevzatia diela tak, aby odovzdanie a prevzatie diela bolo ukončené v zmluvnom termíne. Dielo sa považuje za splnené jeho odovzdaním zhotoviteľom bez vád a nedorobkov a prevzatím objednávateľom. Objednávateľ má právo prevziať dielo aj s drobnými vadami a nedorobkami, ktoré podľa vyhlásenia zhotoviteľa samé o sebe ani v spojení s inými nebránia v užívaní predmetu diela a ani akejkoľvek bezpečnosti. V uvedenom prípade je súčasťou Zápisu o odovzdaní a prevzatí diela aj pevne stanovený termín odstránenia drobných vád a nedorobkov.</w:t>
      </w:r>
    </w:p>
    <w:p w:rsidR="00C31838" w:rsidRPr="003860C6" w:rsidRDefault="00C31838" w:rsidP="001711D7">
      <w:pPr>
        <w:pStyle w:val="Zkladntext"/>
        <w:suppressAutoHyphens/>
        <w:spacing w:after="0"/>
        <w:ind w:left="426"/>
        <w:contextualSpacing/>
        <w:jc w:val="both"/>
        <w:rPr>
          <w:b/>
          <w:sz w:val="22"/>
          <w:szCs w:val="22"/>
          <w:lang w:eastAsia="ar-SA"/>
        </w:rPr>
      </w:pPr>
      <w:r w:rsidRPr="003860C6">
        <w:rPr>
          <w:sz w:val="22"/>
          <w:szCs w:val="22"/>
          <w:lang w:eastAsia="ar-SA"/>
        </w:rPr>
        <w:t xml:space="preserve">Objednávateľ je povinný k odovzdaniu a prevzatiu diela prizvať osoby vykonávajúce funkciu stavebného </w:t>
      </w:r>
      <w:r w:rsidR="00826C21">
        <w:rPr>
          <w:sz w:val="22"/>
          <w:szCs w:val="22"/>
          <w:lang w:eastAsia="ar-SA"/>
        </w:rPr>
        <w:t xml:space="preserve">dozoru </w:t>
      </w:r>
      <w:r w:rsidRPr="003860C6">
        <w:rPr>
          <w:sz w:val="22"/>
          <w:szCs w:val="22"/>
          <w:lang w:eastAsia="ar-SA"/>
        </w:rPr>
        <w:t>a autorského dozoru. Objednávateľ je oprávnený prizvať k odovzdaniu a prevzatiu diela aj iné osoby, ktorých účasť považuje za nevyhnutnú (napr. budúceho užívateľa diela). Zhotoviteľ je povinný k odovzdaniu a prevzatiu diela prizvať svojich subdodávateľov.</w:t>
      </w:r>
    </w:p>
    <w:p w:rsidR="00C31838" w:rsidRPr="003860C6" w:rsidRDefault="00C31838" w:rsidP="001711D7">
      <w:pPr>
        <w:pStyle w:val="Zkladntext"/>
        <w:numPr>
          <w:ilvl w:val="0"/>
          <w:numId w:val="20"/>
        </w:numPr>
        <w:tabs>
          <w:tab w:val="clear" w:pos="360"/>
        </w:tabs>
        <w:suppressAutoHyphens/>
        <w:spacing w:after="0"/>
        <w:ind w:left="426" w:hanging="426"/>
        <w:contextualSpacing/>
        <w:jc w:val="both"/>
        <w:rPr>
          <w:b/>
          <w:sz w:val="22"/>
          <w:szCs w:val="22"/>
          <w:lang w:eastAsia="ar-SA"/>
        </w:rPr>
      </w:pPr>
      <w:r w:rsidRPr="003860C6">
        <w:rPr>
          <w:sz w:val="22"/>
          <w:szCs w:val="22"/>
          <w:lang w:eastAsia="ar-SA"/>
        </w:rPr>
        <w:t>K odovzdaniu a prevzatiu diela pripraví zhotoviteľ tieto doklady:</w:t>
      </w:r>
    </w:p>
    <w:p w:rsidR="00C31838" w:rsidRPr="003860C6" w:rsidRDefault="00C31838" w:rsidP="001711D7">
      <w:pPr>
        <w:pStyle w:val="Zkladntext"/>
        <w:numPr>
          <w:ilvl w:val="1"/>
          <w:numId w:val="20"/>
        </w:numPr>
        <w:tabs>
          <w:tab w:val="clear" w:pos="1080"/>
        </w:tabs>
        <w:suppressAutoHyphens/>
        <w:spacing w:after="0"/>
        <w:ind w:left="720" w:hanging="294"/>
        <w:contextualSpacing/>
        <w:jc w:val="both"/>
        <w:rPr>
          <w:b/>
          <w:sz w:val="22"/>
          <w:szCs w:val="22"/>
          <w:lang w:eastAsia="ar-SA"/>
        </w:rPr>
      </w:pPr>
      <w:r w:rsidRPr="003860C6">
        <w:rPr>
          <w:sz w:val="22"/>
          <w:szCs w:val="22"/>
          <w:lang w:eastAsia="ar-SA"/>
        </w:rPr>
        <w:t xml:space="preserve">zoznam strojov a zariadení, ktoré sú súčasťou stavebných prác, osvedčenia o kvalite a kompletnosti, ich </w:t>
      </w:r>
      <w:proofErr w:type="spellStart"/>
      <w:r w:rsidRPr="003860C6">
        <w:rPr>
          <w:sz w:val="22"/>
          <w:szCs w:val="22"/>
          <w:lang w:eastAsia="ar-SA"/>
        </w:rPr>
        <w:t>pasporty</w:t>
      </w:r>
      <w:proofErr w:type="spellEnd"/>
      <w:r w:rsidRPr="003860C6">
        <w:rPr>
          <w:sz w:val="22"/>
          <w:szCs w:val="22"/>
          <w:lang w:eastAsia="ar-SA"/>
        </w:rPr>
        <w:t>, atesty platné na území SR, certifikáty, prehlásenia o zhode a návody na obsluhu v slovenskom jazyku, prevádzkové poriadky, potrebnú dokumentáciu (technickú dokumentáciu, posudky, stanoviská a pod.) k zabudovaným vyhradeným technickým zariadeniam,</w:t>
      </w:r>
    </w:p>
    <w:p w:rsidR="00C31838" w:rsidRPr="003860C6" w:rsidRDefault="00C31838" w:rsidP="001711D7">
      <w:pPr>
        <w:pStyle w:val="Zkladntext"/>
        <w:numPr>
          <w:ilvl w:val="1"/>
          <w:numId w:val="20"/>
        </w:numPr>
        <w:tabs>
          <w:tab w:val="clear" w:pos="1080"/>
        </w:tabs>
        <w:suppressAutoHyphens/>
        <w:spacing w:after="0"/>
        <w:ind w:left="720" w:hanging="294"/>
        <w:contextualSpacing/>
        <w:jc w:val="both"/>
        <w:rPr>
          <w:b/>
          <w:sz w:val="22"/>
          <w:szCs w:val="22"/>
          <w:lang w:eastAsia="ar-SA"/>
        </w:rPr>
      </w:pPr>
      <w:r w:rsidRPr="003860C6">
        <w:rPr>
          <w:sz w:val="22"/>
          <w:szCs w:val="22"/>
          <w:lang w:eastAsia="ar-SA"/>
        </w:rPr>
        <w:t>zápisnice a osvedčenia o vykonaných skúškach použitých materiálov, skúškach, revíziách zariadení, súčastí diela,</w:t>
      </w:r>
    </w:p>
    <w:p w:rsidR="00C31838" w:rsidRPr="003860C6" w:rsidRDefault="00C31838" w:rsidP="001711D7">
      <w:pPr>
        <w:pStyle w:val="Zkladntext"/>
        <w:numPr>
          <w:ilvl w:val="1"/>
          <w:numId w:val="20"/>
        </w:numPr>
        <w:tabs>
          <w:tab w:val="clear" w:pos="1080"/>
        </w:tabs>
        <w:suppressAutoHyphens/>
        <w:spacing w:after="0"/>
        <w:ind w:left="720" w:hanging="294"/>
        <w:contextualSpacing/>
        <w:jc w:val="both"/>
        <w:rPr>
          <w:b/>
          <w:sz w:val="22"/>
          <w:szCs w:val="22"/>
          <w:lang w:eastAsia="ar-SA"/>
        </w:rPr>
      </w:pPr>
      <w:r w:rsidRPr="003860C6">
        <w:rPr>
          <w:sz w:val="22"/>
          <w:szCs w:val="22"/>
          <w:lang w:eastAsia="ar-SA"/>
        </w:rPr>
        <w:t>zápisnice o prevzatí prác a konštrukcií v priebehu prác zakrytých,</w:t>
      </w:r>
    </w:p>
    <w:p w:rsidR="00C31838" w:rsidRPr="003860C6" w:rsidRDefault="00C31838" w:rsidP="001711D7">
      <w:pPr>
        <w:pStyle w:val="Zkladntext"/>
        <w:numPr>
          <w:ilvl w:val="1"/>
          <w:numId w:val="20"/>
        </w:numPr>
        <w:tabs>
          <w:tab w:val="clear" w:pos="1080"/>
        </w:tabs>
        <w:suppressAutoHyphens/>
        <w:spacing w:after="0"/>
        <w:ind w:left="720" w:hanging="294"/>
        <w:contextualSpacing/>
        <w:jc w:val="both"/>
        <w:rPr>
          <w:b/>
          <w:sz w:val="22"/>
          <w:szCs w:val="22"/>
          <w:lang w:eastAsia="ar-SA"/>
        </w:rPr>
      </w:pPr>
      <w:r w:rsidRPr="003860C6">
        <w:rPr>
          <w:sz w:val="22"/>
          <w:szCs w:val="22"/>
          <w:lang w:eastAsia="ar-SA"/>
        </w:rPr>
        <w:t>zápisnice o vyskúšaní zmontovaných zariadení s vyhodnotením kvality podľa noriem a projektu,</w:t>
      </w:r>
    </w:p>
    <w:p w:rsidR="00C31838" w:rsidRPr="003860C6" w:rsidRDefault="00C31838" w:rsidP="001711D7">
      <w:pPr>
        <w:pStyle w:val="Zkladntext"/>
        <w:numPr>
          <w:ilvl w:val="1"/>
          <w:numId w:val="20"/>
        </w:numPr>
        <w:tabs>
          <w:tab w:val="clear" w:pos="1080"/>
        </w:tabs>
        <w:suppressAutoHyphens/>
        <w:spacing w:after="0"/>
        <w:ind w:left="720" w:hanging="294"/>
        <w:contextualSpacing/>
        <w:jc w:val="both"/>
        <w:rPr>
          <w:b/>
          <w:sz w:val="22"/>
          <w:szCs w:val="22"/>
          <w:lang w:eastAsia="ar-SA"/>
        </w:rPr>
      </w:pPr>
      <w:r w:rsidRPr="003860C6">
        <w:rPr>
          <w:sz w:val="22"/>
          <w:szCs w:val="22"/>
          <w:lang w:eastAsia="ar-SA"/>
        </w:rPr>
        <w:t>stavebný denník,</w:t>
      </w:r>
    </w:p>
    <w:p w:rsidR="00A72093" w:rsidRPr="003860C6" w:rsidRDefault="00C31838" w:rsidP="00A72093">
      <w:pPr>
        <w:pStyle w:val="Zkladntext"/>
        <w:numPr>
          <w:ilvl w:val="1"/>
          <w:numId w:val="20"/>
        </w:numPr>
        <w:tabs>
          <w:tab w:val="clear" w:pos="1080"/>
        </w:tabs>
        <w:suppressAutoHyphens/>
        <w:spacing w:after="0"/>
        <w:ind w:left="720" w:hanging="294"/>
        <w:contextualSpacing/>
        <w:jc w:val="both"/>
        <w:rPr>
          <w:b/>
          <w:sz w:val="22"/>
          <w:szCs w:val="22"/>
          <w:lang w:eastAsia="ar-SA"/>
        </w:rPr>
      </w:pPr>
      <w:r w:rsidRPr="003860C6">
        <w:rPr>
          <w:sz w:val="22"/>
          <w:szCs w:val="22"/>
          <w:lang w:eastAsia="ar-SA"/>
        </w:rPr>
        <w:t>revízne správy u vyhradených technických zariadení</w:t>
      </w:r>
    </w:p>
    <w:p w:rsidR="00A72093" w:rsidRPr="003860C6" w:rsidRDefault="00C31838" w:rsidP="00A72093">
      <w:pPr>
        <w:pStyle w:val="Zkladntext"/>
        <w:numPr>
          <w:ilvl w:val="1"/>
          <w:numId w:val="20"/>
        </w:numPr>
        <w:tabs>
          <w:tab w:val="clear" w:pos="1080"/>
        </w:tabs>
        <w:suppressAutoHyphens/>
        <w:spacing w:after="0"/>
        <w:ind w:left="720" w:hanging="294"/>
        <w:contextualSpacing/>
        <w:jc w:val="both"/>
        <w:rPr>
          <w:b/>
          <w:sz w:val="22"/>
          <w:szCs w:val="22"/>
          <w:lang w:eastAsia="ar-SA"/>
        </w:rPr>
      </w:pPr>
      <w:r w:rsidRPr="003860C6">
        <w:rPr>
          <w:sz w:val="22"/>
          <w:szCs w:val="22"/>
          <w:lang w:eastAsia="ar-SA"/>
        </w:rPr>
        <w:t>doklady o naložení so stavebným odpadom (vážne lístky),</w:t>
      </w:r>
      <w:r w:rsidR="00A72093" w:rsidRPr="003860C6">
        <w:rPr>
          <w:sz w:val="22"/>
          <w:szCs w:val="22"/>
          <w:lang w:eastAsia="ar-SA"/>
        </w:rPr>
        <w:t xml:space="preserve"> prehľad o nakladaní s odpadmi v priebehu realizácie diela v rozsahu </w:t>
      </w:r>
      <w:r w:rsidR="008963FE" w:rsidRPr="003860C6">
        <w:rPr>
          <w:sz w:val="22"/>
          <w:szCs w:val="22"/>
          <w:lang w:eastAsia="ar-SA"/>
        </w:rPr>
        <w:t xml:space="preserve">a podľa </w:t>
      </w:r>
      <w:r w:rsidR="00A72093" w:rsidRPr="003860C6">
        <w:rPr>
          <w:sz w:val="22"/>
          <w:szCs w:val="22"/>
          <w:lang w:eastAsia="ar-SA"/>
        </w:rPr>
        <w:t>Prílohy č.3 k Príručke pre prijímateľa a projektového partnera v rámci programu SK-KLÍMA.</w:t>
      </w:r>
    </w:p>
    <w:p w:rsidR="00C31838" w:rsidRPr="003860C6" w:rsidRDefault="00C31838" w:rsidP="00A72093">
      <w:pPr>
        <w:pStyle w:val="Zkladntext"/>
        <w:numPr>
          <w:ilvl w:val="1"/>
          <w:numId w:val="20"/>
        </w:numPr>
        <w:tabs>
          <w:tab w:val="clear" w:pos="1080"/>
        </w:tabs>
        <w:suppressAutoHyphens/>
        <w:spacing w:after="0"/>
        <w:ind w:left="720" w:hanging="294"/>
        <w:contextualSpacing/>
        <w:jc w:val="both"/>
        <w:rPr>
          <w:b/>
          <w:sz w:val="22"/>
          <w:szCs w:val="22"/>
          <w:lang w:eastAsia="ar-SA"/>
        </w:rPr>
      </w:pPr>
      <w:r w:rsidRPr="003860C6">
        <w:rPr>
          <w:sz w:val="22"/>
          <w:szCs w:val="22"/>
          <w:lang w:eastAsia="ar-SA"/>
        </w:rPr>
        <w:t>ďalšie doklady, ktorých potreba vyplynie z predmetu zmluvy alebo technických noriem.</w:t>
      </w:r>
    </w:p>
    <w:p w:rsidR="00C31838" w:rsidRPr="003860C6" w:rsidRDefault="00C31838" w:rsidP="001711D7">
      <w:pPr>
        <w:pStyle w:val="Zkladntext"/>
        <w:numPr>
          <w:ilvl w:val="1"/>
          <w:numId w:val="20"/>
        </w:numPr>
        <w:tabs>
          <w:tab w:val="clear" w:pos="1080"/>
        </w:tabs>
        <w:suppressAutoHyphens/>
        <w:spacing w:after="0"/>
        <w:ind w:left="720" w:hanging="294"/>
        <w:contextualSpacing/>
        <w:jc w:val="both"/>
        <w:rPr>
          <w:b/>
          <w:sz w:val="22"/>
          <w:szCs w:val="22"/>
          <w:lang w:eastAsia="ar-SA"/>
        </w:rPr>
      </w:pPr>
      <w:r w:rsidRPr="003860C6">
        <w:rPr>
          <w:sz w:val="22"/>
          <w:szCs w:val="22"/>
          <w:lang w:eastAsia="ar-SA"/>
        </w:rPr>
        <w:t>podrobnú fotodokumentáciu z priebehu stavebných prác na CD nosiči</w:t>
      </w:r>
    </w:p>
    <w:p w:rsidR="00D50CFF" w:rsidRPr="00D50CFF" w:rsidRDefault="00C31838" w:rsidP="00785476">
      <w:pPr>
        <w:pStyle w:val="Zkladntext"/>
        <w:numPr>
          <w:ilvl w:val="0"/>
          <w:numId w:val="20"/>
        </w:numPr>
        <w:tabs>
          <w:tab w:val="clear" w:pos="360"/>
        </w:tabs>
        <w:suppressAutoHyphens/>
        <w:spacing w:after="0"/>
        <w:ind w:left="426" w:hanging="426"/>
        <w:contextualSpacing/>
        <w:jc w:val="both"/>
        <w:rPr>
          <w:b/>
          <w:sz w:val="22"/>
          <w:szCs w:val="22"/>
          <w:lang w:eastAsia="ar-SA"/>
        </w:rPr>
      </w:pPr>
      <w:r w:rsidRPr="00D50CFF">
        <w:rPr>
          <w:sz w:val="22"/>
          <w:szCs w:val="22"/>
          <w:lang w:eastAsia="ar-SA"/>
        </w:rPr>
        <w:t xml:space="preserve">Objednávateľ </w:t>
      </w:r>
      <w:r w:rsidR="00D50CFF" w:rsidRPr="00D50CFF">
        <w:rPr>
          <w:sz w:val="22"/>
          <w:szCs w:val="22"/>
          <w:lang w:eastAsia="ar-SA"/>
        </w:rPr>
        <w:t xml:space="preserve">a stavebný dozor sú </w:t>
      </w:r>
      <w:r w:rsidRPr="00D50CFF">
        <w:rPr>
          <w:sz w:val="22"/>
          <w:szCs w:val="22"/>
          <w:lang w:eastAsia="ar-SA"/>
        </w:rPr>
        <w:t>povinn</w:t>
      </w:r>
      <w:r w:rsidR="00D50CFF" w:rsidRPr="00D50CFF">
        <w:rPr>
          <w:sz w:val="22"/>
          <w:szCs w:val="22"/>
          <w:lang w:eastAsia="ar-SA"/>
        </w:rPr>
        <w:t xml:space="preserve">í </w:t>
      </w:r>
      <w:r w:rsidRPr="00D50CFF">
        <w:rPr>
          <w:sz w:val="22"/>
          <w:szCs w:val="22"/>
          <w:lang w:eastAsia="ar-SA"/>
        </w:rPr>
        <w:t xml:space="preserve">pripraviť pre odovzdávacie a preberacie konanie všetky svoje doklady tak, aby ich porovnaním s dokladmi zhotoviteľa bolo zabezpečené kvalitné, úplné a rýchle uskutočnenie tohto konania. </w:t>
      </w:r>
    </w:p>
    <w:p w:rsidR="00C31838" w:rsidRPr="00D50CFF" w:rsidRDefault="00C31838" w:rsidP="00785476">
      <w:pPr>
        <w:pStyle w:val="Zkladntext"/>
        <w:numPr>
          <w:ilvl w:val="0"/>
          <w:numId w:val="20"/>
        </w:numPr>
        <w:tabs>
          <w:tab w:val="clear" w:pos="360"/>
        </w:tabs>
        <w:suppressAutoHyphens/>
        <w:spacing w:after="0"/>
        <w:ind w:left="426" w:hanging="426"/>
        <w:contextualSpacing/>
        <w:jc w:val="both"/>
        <w:rPr>
          <w:b/>
          <w:sz w:val="22"/>
          <w:szCs w:val="22"/>
          <w:lang w:eastAsia="ar-SA"/>
        </w:rPr>
      </w:pPr>
      <w:r w:rsidRPr="00D50CFF">
        <w:rPr>
          <w:sz w:val="22"/>
          <w:szCs w:val="22"/>
          <w:lang w:eastAsia="ar-SA"/>
        </w:rPr>
        <w:t xml:space="preserve">Dokladom o splnení - odovzdaní diela zhotoviteľom je "Zápis o odovzdaní a prevzatí </w:t>
      </w:r>
      <w:r w:rsidRPr="00D50CFF">
        <w:rPr>
          <w:sz w:val="22"/>
          <w:szCs w:val="22"/>
          <w:lang w:eastAsia="ar-SA"/>
        </w:rPr>
        <w:br/>
        <w:t xml:space="preserve">diela" alebo jeho prevádzkyschopných častí, ktorého návrh pripraví zhotoviteľ. "Zápis” </w:t>
      </w:r>
      <w:r w:rsidRPr="00D50CFF">
        <w:rPr>
          <w:sz w:val="22"/>
          <w:szCs w:val="22"/>
          <w:lang w:eastAsia="ar-SA"/>
        </w:rPr>
        <w:br/>
        <w:t xml:space="preserve">podpíšu zástupcovia zmluvných strán oprávnení k podpisovaniu v zmluvných veciach.                              V "Zápise” zhotoviteľ prehlási, že dielo odovzdáva a objednávateľ prehlási, že dielo preberá. </w:t>
      </w:r>
      <w:r w:rsidRPr="00D50CFF">
        <w:rPr>
          <w:sz w:val="22"/>
          <w:szCs w:val="22"/>
          <w:lang w:eastAsia="ar-SA"/>
        </w:rPr>
        <w:br/>
        <w:t>"Zápis” obsahuje najmä:</w:t>
      </w:r>
    </w:p>
    <w:p w:rsidR="00C31838" w:rsidRPr="003860C6" w:rsidRDefault="00C31838" w:rsidP="001711D7">
      <w:pPr>
        <w:pStyle w:val="Zkladntext"/>
        <w:numPr>
          <w:ilvl w:val="0"/>
          <w:numId w:val="21"/>
        </w:numPr>
        <w:tabs>
          <w:tab w:val="clear" w:pos="720"/>
        </w:tabs>
        <w:suppressAutoHyphens/>
        <w:spacing w:after="0"/>
        <w:ind w:hanging="294"/>
        <w:contextualSpacing/>
        <w:jc w:val="both"/>
        <w:rPr>
          <w:b/>
          <w:sz w:val="22"/>
          <w:szCs w:val="22"/>
          <w:lang w:eastAsia="ar-SA"/>
        </w:rPr>
      </w:pPr>
      <w:r w:rsidRPr="003860C6">
        <w:rPr>
          <w:sz w:val="22"/>
          <w:szCs w:val="22"/>
          <w:lang w:eastAsia="ar-SA"/>
        </w:rPr>
        <w:t>zhodnotenie kvality vykonaných prác,</w:t>
      </w:r>
    </w:p>
    <w:p w:rsidR="00C31838" w:rsidRPr="003860C6" w:rsidRDefault="00C31838" w:rsidP="001711D7">
      <w:pPr>
        <w:pStyle w:val="Zkladntext"/>
        <w:numPr>
          <w:ilvl w:val="0"/>
          <w:numId w:val="21"/>
        </w:numPr>
        <w:tabs>
          <w:tab w:val="clear" w:pos="720"/>
        </w:tabs>
        <w:suppressAutoHyphens/>
        <w:spacing w:after="0"/>
        <w:ind w:hanging="294"/>
        <w:contextualSpacing/>
        <w:jc w:val="both"/>
        <w:rPr>
          <w:b/>
          <w:sz w:val="22"/>
          <w:szCs w:val="22"/>
          <w:lang w:eastAsia="ar-SA"/>
        </w:rPr>
      </w:pPr>
      <w:r w:rsidRPr="003860C6">
        <w:rPr>
          <w:sz w:val="22"/>
          <w:szCs w:val="22"/>
          <w:lang w:eastAsia="ar-SA"/>
        </w:rPr>
        <w:lastRenderedPageBreak/>
        <w:t>súpis prípadných zistených  chýb a nedorobkov,</w:t>
      </w:r>
    </w:p>
    <w:p w:rsidR="00C31838" w:rsidRPr="003860C6" w:rsidRDefault="00C31838" w:rsidP="001711D7">
      <w:pPr>
        <w:pStyle w:val="Zkladntext"/>
        <w:numPr>
          <w:ilvl w:val="0"/>
          <w:numId w:val="21"/>
        </w:numPr>
        <w:tabs>
          <w:tab w:val="clear" w:pos="720"/>
        </w:tabs>
        <w:suppressAutoHyphens/>
        <w:spacing w:after="0"/>
        <w:ind w:hanging="294"/>
        <w:contextualSpacing/>
        <w:jc w:val="both"/>
        <w:rPr>
          <w:b/>
          <w:sz w:val="22"/>
          <w:szCs w:val="22"/>
          <w:lang w:eastAsia="ar-SA"/>
        </w:rPr>
      </w:pPr>
      <w:r w:rsidRPr="003860C6">
        <w:rPr>
          <w:sz w:val="22"/>
          <w:szCs w:val="22"/>
          <w:lang w:eastAsia="ar-SA"/>
        </w:rPr>
        <w:t>dohodu o opatreniach a lehotách na ich odstránenie,</w:t>
      </w:r>
    </w:p>
    <w:p w:rsidR="00C31838" w:rsidRPr="003860C6" w:rsidRDefault="00C31838" w:rsidP="001711D7">
      <w:pPr>
        <w:pStyle w:val="Zkladntext"/>
        <w:numPr>
          <w:ilvl w:val="0"/>
          <w:numId w:val="21"/>
        </w:numPr>
        <w:tabs>
          <w:tab w:val="clear" w:pos="720"/>
        </w:tabs>
        <w:suppressAutoHyphens/>
        <w:spacing w:after="0"/>
        <w:ind w:hanging="294"/>
        <w:contextualSpacing/>
        <w:jc w:val="both"/>
        <w:rPr>
          <w:b/>
          <w:sz w:val="22"/>
          <w:szCs w:val="22"/>
          <w:lang w:eastAsia="ar-SA"/>
        </w:rPr>
      </w:pPr>
      <w:r w:rsidRPr="003860C6">
        <w:rPr>
          <w:sz w:val="22"/>
          <w:szCs w:val="22"/>
          <w:lang w:eastAsia="ar-SA"/>
        </w:rPr>
        <w:t>v prípade chýb , ak nedošlo k dohode, stanoviská zhotoviteľa, objednávateľa a projektanta.</w:t>
      </w:r>
    </w:p>
    <w:p w:rsidR="00C31838" w:rsidRPr="003860C6" w:rsidRDefault="00C31838" w:rsidP="00C31838">
      <w:pPr>
        <w:pStyle w:val="Zkladntext"/>
        <w:spacing w:after="0"/>
        <w:ind w:left="360"/>
        <w:contextualSpacing/>
        <w:rPr>
          <w:b/>
          <w:sz w:val="22"/>
          <w:szCs w:val="22"/>
          <w:lang w:eastAsia="ar-SA"/>
        </w:rPr>
      </w:pPr>
      <w:r w:rsidRPr="003860C6">
        <w:rPr>
          <w:sz w:val="22"/>
          <w:szCs w:val="22"/>
          <w:lang w:eastAsia="ar-SA"/>
        </w:rPr>
        <w:t>Ak objednávateľ odmieta dielo prevziať, spíšu obe strany zápis, v ktorom uvedú svoje stanoviská a ich zdôvodnenie.</w:t>
      </w:r>
    </w:p>
    <w:p w:rsidR="00C31838" w:rsidRPr="003860C6" w:rsidRDefault="00C31838" w:rsidP="001711D7">
      <w:pPr>
        <w:pStyle w:val="Zkladntext"/>
        <w:numPr>
          <w:ilvl w:val="0"/>
          <w:numId w:val="20"/>
        </w:numPr>
        <w:tabs>
          <w:tab w:val="clear" w:pos="360"/>
        </w:tabs>
        <w:suppressAutoHyphens/>
        <w:spacing w:after="0"/>
        <w:ind w:left="426" w:hanging="426"/>
        <w:contextualSpacing/>
        <w:jc w:val="both"/>
        <w:rPr>
          <w:b/>
          <w:sz w:val="22"/>
          <w:szCs w:val="22"/>
          <w:lang w:eastAsia="ar-SA"/>
        </w:rPr>
      </w:pPr>
      <w:r w:rsidRPr="003860C6">
        <w:rPr>
          <w:sz w:val="22"/>
          <w:szCs w:val="22"/>
          <w:lang w:eastAsia="ar-SA"/>
        </w:rPr>
        <w:t xml:space="preserve">Preberacieho konania sa zúčastnia splnomocnení zástupcovia objednávateľa a zhotoviteľa, technický dozor objednávateľa, </w:t>
      </w:r>
      <w:r w:rsidR="00D50CFF">
        <w:rPr>
          <w:sz w:val="22"/>
          <w:szCs w:val="22"/>
          <w:lang w:eastAsia="ar-SA"/>
        </w:rPr>
        <w:t xml:space="preserve">stavebný dozor objednávateľa a </w:t>
      </w:r>
      <w:r w:rsidRPr="003860C6">
        <w:rPr>
          <w:sz w:val="22"/>
          <w:szCs w:val="22"/>
          <w:lang w:eastAsia="ar-SA"/>
        </w:rPr>
        <w:t>zástupca užívateľa – prevádzkovateľa budovaného diela v predmete zmluvy a to na základe poverenia štatutárneho zástupcu objednávateľa.</w:t>
      </w:r>
    </w:p>
    <w:p w:rsidR="00C31838" w:rsidRPr="003860C6" w:rsidRDefault="00C31838" w:rsidP="001711D7">
      <w:pPr>
        <w:pStyle w:val="Zkladntext"/>
        <w:numPr>
          <w:ilvl w:val="0"/>
          <w:numId w:val="20"/>
        </w:numPr>
        <w:tabs>
          <w:tab w:val="clear" w:pos="360"/>
        </w:tabs>
        <w:suppressAutoHyphens/>
        <w:spacing w:after="0"/>
        <w:ind w:left="426" w:hanging="426"/>
        <w:contextualSpacing/>
        <w:jc w:val="both"/>
        <w:rPr>
          <w:b/>
          <w:sz w:val="22"/>
          <w:szCs w:val="22"/>
          <w:lang w:eastAsia="ar-SA"/>
        </w:rPr>
      </w:pPr>
      <w:r w:rsidRPr="003860C6">
        <w:rPr>
          <w:sz w:val="22"/>
          <w:szCs w:val="22"/>
          <w:lang w:eastAsia="ar-SA"/>
        </w:rPr>
        <w:t>Objednávateľ má právo prevziať dielo aj vtedy, ak má drobné chyby alebo nedorobky, ktoré ani v spojení s iným nebránia užívaniu diela a neznižujú jeho hodnotu. V uvedenom prípade sa postupuje podľa čl. V. odsek 5.3 zmluvy.</w:t>
      </w:r>
    </w:p>
    <w:p w:rsidR="00C31838" w:rsidRPr="003860C6" w:rsidRDefault="00C31838" w:rsidP="001711D7">
      <w:pPr>
        <w:pStyle w:val="Zkladntext"/>
        <w:numPr>
          <w:ilvl w:val="0"/>
          <w:numId w:val="20"/>
        </w:numPr>
        <w:tabs>
          <w:tab w:val="clear" w:pos="360"/>
        </w:tabs>
        <w:suppressAutoHyphens/>
        <w:spacing w:after="0"/>
        <w:ind w:left="426" w:hanging="426"/>
        <w:contextualSpacing/>
        <w:jc w:val="both"/>
        <w:rPr>
          <w:b/>
          <w:sz w:val="22"/>
          <w:szCs w:val="22"/>
          <w:lang w:eastAsia="ar-SA"/>
        </w:rPr>
      </w:pPr>
      <w:r w:rsidRPr="003860C6">
        <w:rPr>
          <w:sz w:val="22"/>
          <w:szCs w:val="22"/>
          <w:lang w:eastAsia="ar-SA"/>
        </w:rPr>
        <w:t xml:space="preserve">Drobné odchýlky, ktoré nemenia prijaté riešenia, ani nezvyšujú cenu prác, nie sú  chybou, ak boli dohodnuté súhlasným zápisom v stavebnom denníku a písomným dodatkom k zmluve pred samotnou ich realizáciou. Tieto odchýlky je zhotoviteľ povinný oznámiť objednávateľovi a dať mu ich na odsúhlasenie. </w:t>
      </w:r>
    </w:p>
    <w:p w:rsidR="00C31838" w:rsidRPr="003860C6" w:rsidRDefault="00C31838" w:rsidP="001711D7">
      <w:pPr>
        <w:pStyle w:val="Zkladntext"/>
        <w:numPr>
          <w:ilvl w:val="0"/>
          <w:numId w:val="20"/>
        </w:numPr>
        <w:tabs>
          <w:tab w:val="clear" w:pos="360"/>
        </w:tabs>
        <w:suppressAutoHyphens/>
        <w:spacing w:after="0"/>
        <w:ind w:left="426" w:hanging="426"/>
        <w:contextualSpacing/>
        <w:jc w:val="both"/>
        <w:rPr>
          <w:b/>
          <w:sz w:val="22"/>
          <w:szCs w:val="22"/>
          <w:lang w:eastAsia="ar-SA"/>
        </w:rPr>
      </w:pPr>
      <w:r w:rsidRPr="003860C6">
        <w:rPr>
          <w:sz w:val="22"/>
          <w:szCs w:val="22"/>
          <w:lang w:eastAsia="ar-SA"/>
        </w:rPr>
        <w:t>Objednávateľ je povinný umožniť zhotoviteľovi prístup do priestoru alebo miestností, pokiaľ je to potrebné pre možnosť riadneho odstránenia chýb a nedorobkov. V takom prípade sa zmluvné strany písomne dohodnú na čase, v ktorom bude objekt prístupný pracovníkom zhotoviteľa.</w:t>
      </w:r>
    </w:p>
    <w:p w:rsidR="00C31838" w:rsidRDefault="00C31838" w:rsidP="00C31838">
      <w:pPr>
        <w:pStyle w:val="Zkladntext"/>
        <w:suppressAutoHyphens/>
        <w:spacing w:after="0"/>
        <w:contextualSpacing/>
        <w:rPr>
          <w:b/>
          <w:sz w:val="22"/>
          <w:szCs w:val="22"/>
          <w:lang w:eastAsia="ar-SA"/>
        </w:rPr>
      </w:pPr>
    </w:p>
    <w:p w:rsidR="009A550B" w:rsidRPr="003860C6" w:rsidRDefault="009A550B" w:rsidP="00C31838">
      <w:pPr>
        <w:pStyle w:val="Zkladntext"/>
        <w:suppressAutoHyphens/>
        <w:spacing w:after="0"/>
        <w:contextualSpacing/>
        <w:rPr>
          <w:b/>
          <w:sz w:val="22"/>
          <w:szCs w:val="22"/>
          <w:lang w:eastAsia="ar-SA"/>
        </w:rPr>
      </w:pPr>
    </w:p>
    <w:p w:rsidR="00C31838" w:rsidRPr="003860C6" w:rsidRDefault="00C31838" w:rsidP="00C31838">
      <w:pPr>
        <w:pStyle w:val="Zkladntext"/>
        <w:spacing w:after="0"/>
        <w:ind w:left="426" w:hanging="426"/>
        <w:contextualSpacing/>
        <w:rPr>
          <w:b/>
          <w:sz w:val="22"/>
          <w:szCs w:val="22"/>
          <w:lang w:eastAsia="ar-SA"/>
        </w:rPr>
      </w:pPr>
      <w:r w:rsidRPr="003860C6">
        <w:rPr>
          <w:b/>
          <w:sz w:val="22"/>
          <w:szCs w:val="22"/>
          <w:lang w:eastAsia="ar-SA"/>
        </w:rPr>
        <w:t>VI.   Osoby oprávnené rokovať ohľadne realizovaného diela a vykonávať zápisy do stavebného denníka:</w:t>
      </w:r>
    </w:p>
    <w:p w:rsidR="00C31838" w:rsidRPr="003860C6" w:rsidRDefault="00C31838" w:rsidP="00C31838">
      <w:pPr>
        <w:pStyle w:val="Zkladntext"/>
        <w:numPr>
          <w:ilvl w:val="0"/>
          <w:numId w:val="22"/>
        </w:numPr>
        <w:suppressAutoHyphens/>
        <w:spacing w:after="0"/>
        <w:ind w:left="426" w:hanging="426"/>
        <w:contextualSpacing/>
        <w:jc w:val="both"/>
        <w:rPr>
          <w:b/>
          <w:sz w:val="22"/>
          <w:szCs w:val="22"/>
          <w:lang w:eastAsia="ar-SA"/>
        </w:rPr>
      </w:pPr>
      <w:r w:rsidRPr="003860C6">
        <w:rPr>
          <w:sz w:val="22"/>
          <w:szCs w:val="22"/>
          <w:lang w:eastAsia="ar-SA"/>
        </w:rPr>
        <w:t xml:space="preserve"> Objednávateľ(stavebník) :     </w:t>
      </w:r>
      <w:r w:rsidR="003A51CD">
        <w:rPr>
          <w:sz w:val="22"/>
          <w:szCs w:val="22"/>
          <w:lang w:eastAsia="ar-SA"/>
        </w:rPr>
        <w:tab/>
      </w:r>
      <w:r w:rsidR="003A51CD">
        <w:rPr>
          <w:sz w:val="22"/>
          <w:szCs w:val="22"/>
          <w:lang w:eastAsia="ar-SA"/>
        </w:rPr>
        <w:tab/>
      </w:r>
      <w:r w:rsidRPr="003860C6">
        <w:rPr>
          <w:sz w:val="22"/>
          <w:szCs w:val="22"/>
          <w:lang w:eastAsia="ar-SA"/>
        </w:rPr>
        <w:t xml:space="preserve">Mesto Šaľa        </w:t>
      </w:r>
    </w:p>
    <w:p w:rsidR="00C31838" w:rsidRPr="003860C6" w:rsidRDefault="00C31838" w:rsidP="00C31838">
      <w:pPr>
        <w:pStyle w:val="Zkladntext"/>
        <w:spacing w:after="0"/>
        <w:ind w:left="426"/>
        <w:contextualSpacing/>
        <w:rPr>
          <w:b/>
          <w:sz w:val="22"/>
          <w:szCs w:val="22"/>
          <w:lang w:eastAsia="ar-SA"/>
        </w:rPr>
      </w:pPr>
      <w:r w:rsidRPr="003860C6">
        <w:rPr>
          <w:sz w:val="22"/>
          <w:szCs w:val="22"/>
          <w:lang w:eastAsia="ar-SA"/>
        </w:rPr>
        <w:t>Zástupca stavebníka:</w:t>
      </w:r>
      <w:r w:rsidRPr="003860C6">
        <w:rPr>
          <w:sz w:val="22"/>
          <w:szCs w:val="22"/>
          <w:lang w:eastAsia="ar-SA"/>
        </w:rPr>
        <w:tab/>
      </w:r>
      <w:r w:rsidRPr="003860C6">
        <w:rPr>
          <w:sz w:val="22"/>
          <w:szCs w:val="22"/>
          <w:lang w:eastAsia="ar-SA"/>
        </w:rPr>
        <w:tab/>
      </w:r>
      <w:r w:rsidR="003A51CD">
        <w:rPr>
          <w:sz w:val="22"/>
          <w:szCs w:val="22"/>
          <w:lang w:eastAsia="ar-SA"/>
        </w:rPr>
        <w:tab/>
      </w:r>
      <w:r w:rsidRPr="003860C6">
        <w:rPr>
          <w:sz w:val="22"/>
          <w:szCs w:val="22"/>
          <w:lang w:eastAsia="ar-SA"/>
        </w:rPr>
        <w:t xml:space="preserve">Mgr. Jozef </w:t>
      </w:r>
      <w:proofErr w:type="spellStart"/>
      <w:r w:rsidRPr="003860C6">
        <w:rPr>
          <w:sz w:val="22"/>
          <w:szCs w:val="22"/>
          <w:lang w:eastAsia="ar-SA"/>
        </w:rPr>
        <w:t>Belický</w:t>
      </w:r>
      <w:proofErr w:type="spellEnd"/>
      <w:r w:rsidRPr="003860C6">
        <w:rPr>
          <w:sz w:val="22"/>
          <w:szCs w:val="22"/>
          <w:lang w:eastAsia="ar-SA"/>
        </w:rPr>
        <w:t xml:space="preserve">, primátor mesta        </w:t>
      </w:r>
      <w:r w:rsidRPr="003860C6">
        <w:rPr>
          <w:sz w:val="22"/>
          <w:szCs w:val="22"/>
          <w:lang w:eastAsia="ar-SA"/>
        </w:rPr>
        <w:tab/>
      </w:r>
    </w:p>
    <w:p w:rsidR="00467C17" w:rsidRPr="003860C6" w:rsidRDefault="00C31838" w:rsidP="00C31838">
      <w:pPr>
        <w:pStyle w:val="Zkladntext"/>
        <w:spacing w:after="0"/>
        <w:ind w:left="426"/>
        <w:contextualSpacing/>
        <w:rPr>
          <w:sz w:val="22"/>
          <w:szCs w:val="22"/>
          <w:lang w:eastAsia="ar-SA"/>
        </w:rPr>
      </w:pPr>
      <w:r w:rsidRPr="003860C6">
        <w:rPr>
          <w:sz w:val="22"/>
          <w:szCs w:val="22"/>
          <w:lang w:eastAsia="ar-SA"/>
        </w:rPr>
        <w:t xml:space="preserve">Splnomocnený zástupca stavebníka:  </w:t>
      </w:r>
      <w:r w:rsidR="003A51CD">
        <w:rPr>
          <w:sz w:val="22"/>
          <w:szCs w:val="22"/>
          <w:lang w:eastAsia="ar-SA"/>
        </w:rPr>
        <w:tab/>
      </w:r>
      <w:r w:rsidR="00467C17" w:rsidRPr="003860C6">
        <w:rPr>
          <w:sz w:val="22"/>
          <w:szCs w:val="22"/>
          <w:lang w:eastAsia="ar-SA"/>
        </w:rPr>
        <w:t xml:space="preserve">Ing. František Čibrik, vedúci </w:t>
      </w:r>
      <w:proofErr w:type="spellStart"/>
      <w:r w:rsidR="00467C17" w:rsidRPr="003860C6">
        <w:rPr>
          <w:sz w:val="22"/>
          <w:szCs w:val="22"/>
          <w:lang w:eastAsia="ar-SA"/>
        </w:rPr>
        <w:t>OSaKČ</w:t>
      </w:r>
      <w:proofErr w:type="spellEnd"/>
      <w:r w:rsidR="00467C17" w:rsidRPr="003860C6">
        <w:rPr>
          <w:sz w:val="22"/>
          <w:szCs w:val="22"/>
          <w:lang w:eastAsia="ar-SA"/>
        </w:rPr>
        <w:t>, MsÚ Šaľa</w:t>
      </w:r>
    </w:p>
    <w:p w:rsidR="00C31838" w:rsidRDefault="00467C17" w:rsidP="00467C17">
      <w:pPr>
        <w:pStyle w:val="Zkladntext"/>
        <w:spacing w:after="0"/>
        <w:contextualSpacing/>
        <w:rPr>
          <w:sz w:val="22"/>
          <w:szCs w:val="22"/>
          <w:lang w:eastAsia="ar-SA"/>
        </w:rPr>
      </w:pPr>
      <w:r w:rsidRPr="003860C6">
        <w:rPr>
          <w:sz w:val="22"/>
          <w:szCs w:val="22"/>
          <w:lang w:eastAsia="ar-SA"/>
        </w:rPr>
        <w:t xml:space="preserve">                                                                            </w:t>
      </w:r>
      <w:r w:rsidR="003A51CD">
        <w:rPr>
          <w:sz w:val="22"/>
          <w:szCs w:val="22"/>
          <w:lang w:eastAsia="ar-SA"/>
        </w:rPr>
        <w:tab/>
      </w:r>
      <w:r w:rsidR="00C31838" w:rsidRPr="003860C6">
        <w:rPr>
          <w:sz w:val="22"/>
          <w:szCs w:val="22"/>
          <w:lang w:eastAsia="ar-SA"/>
        </w:rPr>
        <w:t xml:space="preserve">Ing. Elena </w:t>
      </w:r>
      <w:proofErr w:type="spellStart"/>
      <w:r w:rsidR="00C31838" w:rsidRPr="003860C6">
        <w:rPr>
          <w:sz w:val="22"/>
          <w:szCs w:val="22"/>
          <w:lang w:eastAsia="ar-SA"/>
        </w:rPr>
        <w:t>Matajsová</w:t>
      </w:r>
      <w:proofErr w:type="spellEnd"/>
      <w:r w:rsidR="00C31838" w:rsidRPr="003860C6">
        <w:rPr>
          <w:sz w:val="22"/>
          <w:szCs w:val="22"/>
          <w:lang w:eastAsia="ar-SA"/>
        </w:rPr>
        <w:t xml:space="preserve">, </w:t>
      </w:r>
      <w:r w:rsidRPr="003860C6">
        <w:rPr>
          <w:sz w:val="22"/>
          <w:szCs w:val="22"/>
          <w:lang w:eastAsia="ar-SA"/>
        </w:rPr>
        <w:t xml:space="preserve">referent IČ, </w:t>
      </w:r>
      <w:r w:rsidR="00C31838" w:rsidRPr="003860C6">
        <w:rPr>
          <w:sz w:val="22"/>
          <w:szCs w:val="22"/>
          <w:lang w:eastAsia="ar-SA"/>
        </w:rPr>
        <w:t>MsÚ Šaľa</w:t>
      </w:r>
    </w:p>
    <w:p w:rsidR="003A51CD" w:rsidRDefault="003A51CD" w:rsidP="00467C17">
      <w:pPr>
        <w:pStyle w:val="Zkladntext"/>
        <w:spacing w:after="0"/>
        <w:contextualSpacing/>
        <w:rPr>
          <w:sz w:val="22"/>
          <w:szCs w:val="22"/>
          <w:lang w:eastAsia="ar-SA"/>
        </w:rPr>
      </w:pPr>
      <w:r>
        <w:rPr>
          <w:sz w:val="22"/>
          <w:szCs w:val="22"/>
          <w:lang w:eastAsia="ar-SA"/>
        </w:rPr>
        <w:t xml:space="preserve">      </w:t>
      </w:r>
    </w:p>
    <w:p w:rsidR="003A51CD" w:rsidRPr="003860C6" w:rsidRDefault="003A51CD" w:rsidP="00467C17">
      <w:pPr>
        <w:pStyle w:val="Zkladntext"/>
        <w:spacing w:after="0"/>
        <w:contextualSpacing/>
        <w:rPr>
          <w:sz w:val="22"/>
          <w:szCs w:val="22"/>
          <w:lang w:eastAsia="ar-SA"/>
        </w:rPr>
      </w:pPr>
      <w:r>
        <w:rPr>
          <w:sz w:val="22"/>
          <w:szCs w:val="22"/>
          <w:lang w:eastAsia="ar-SA"/>
        </w:rPr>
        <w:t xml:space="preserve">        Stavebný dozor objednávateľa:</w:t>
      </w:r>
      <w:r>
        <w:rPr>
          <w:sz w:val="22"/>
          <w:szCs w:val="22"/>
          <w:lang w:eastAsia="ar-SA"/>
        </w:rPr>
        <w:tab/>
      </w:r>
      <w:r>
        <w:rPr>
          <w:sz w:val="22"/>
          <w:szCs w:val="22"/>
          <w:lang w:eastAsia="ar-SA"/>
        </w:rPr>
        <w:tab/>
        <w:t>..................................................................................</w:t>
      </w:r>
    </w:p>
    <w:p w:rsidR="00FE28ED" w:rsidRPr="003860C6" w:rsidRDefault="00FE28ED" w:rsidP="00C31838">
      <w:pPr>
        <w:pStyle w:val="Zkladntext"/>
        <w:spacing w:after="0"/>
        <w:ind w:left="426"/>
        <w:contextualSpacing/>
        <w:rPr>
          <w:b/>
          <w:sz w:val="22"/>
          <w:szCs w:val="22"/>
          <w:lang w:eastAsia="ar-SA"/>
        </w:rPr>
      </w:pPr>
      <w:r w:rsidRPr="003860C6">
        <w:rPr>
          <w:sz w:val="22"/>
          <w:szCs w:val="22"/>
          <w:lang w:eastAsia="ar-SA"/>
        </w:rPr>
        <w:t xml:space="preserve">                                                                                    </w:t>
      </w:r>
    </w:p>
    <w:p w:rsidR="00C31838" w:rsidRPr="003860C6" w:rsidRDefault="00C31838" w:rsidP="00C31838">
      <w:pPr>
        <w:pStyle w:val="Zkladntext"/>
        <w:spacing w:after="0"/>
        <w:contextualSpacing/>
        <w:rPr>
          <w:b/>
          <w:sz w:val="22"/>
          <w:szCs w:val="22"/>
          <w:lang w:eastAsia="ar-SA"/>
        </w:rPr>
      </w:pPr>
      <w:r w:rsidRPr="003860C6">
        <w:rPr>
          <w:sz w:val="22"/>
          <w:szCs w:val="22"/>
          <w:lang w:eastAsia="ar-SA"/>
        </w:rPr>
        <w:tab/>
      </w:r>
    </w:p>
    <w:p w:rsidR="00C31838" w:rsidRPr="003860C6" w:rsidRDefault="00C31838" w:rsidP="00C31838">
      <w:pPr>
        <w:pStyle w:val="Zkladntext"/>
        <w:numPr>
          <w:ilvl w:val="0"/>
          <w:numId w:val="22"/>
        </w:numPr>
        <w:tabs>
          <w:tab w:val="left" w:pos="-3402"/>
        </w:tabs>
        <w:suppressAutoHyphens/>
        <w:spacing w:after="0"/>
        <w:contextualSpacing/>
        <w:jc w:val="both"/>
        <w:rPr>
          <w:sz w:val="22"/>
          <w:szCs w:val="22"/>
          <w:lang w:eastAsia="ar-SA"/>
        </w:rPr>
      </w:pPr>
      <w:r w:rsidRPr="003860C6">
        <w:rPr>
          <w:sz w:val="22"/>
          <w:szCs w:val="22"/>
          <w:lang w:eastAsia="ar-SA"/>
        </w:rPr>
        <w:t xml:space="preserve"> Stavbyvedúci</w:t>
      </w:r>
      <w:r w:rsidR="007F2903">
        <w:rPr>
          <w:sz w:val="22"/>
          <w:szCs w:val="22"/>
          <w:lang w:eastAsia="ar-SA"/>
        </w:rPr>
        <w:t xml:space="preserve"> zhotoviteľa</w:t>
      </w:r>
      <w:r w:rsidRPr="003860C6">
        <w:rPr>
          <w:sz w:val="22"/>
          <w:szCs w:val="22"/>
          <w:lang w:eastAsia="ar-SA"/>
        </w:rPr>
        <w:t>:</w:t>
      </w:r>
      <w:r w:rsidRPr="003860C6">
        <w:rPr>
          <w:sz w:val="22"/>
          <w:szCs w:val="22"/>
          <w:lang w:eastAsia="ar-SA"/>
        </w:rPr>
        <w:tab/>
      </w:r>
      <w:r w:rsidRPr="003860C6">
        <w:rPr>
          <w:sz w:val="22"/>
          <w:szCs w:val="22"/>
          <w:lang w:eastAsia="ar-SA"/>
        </w:rPr>
        <w:tab/>
        <w:t xml:space="preserve">       </w:t>
      </w:r>
      <w:r w:rsidR="003A51CD">
        <w:rPr>
          <w:sz w:val="22"/>
          <w:szCs w:val="22"/>
          <w:lang w:eastAsia="ar-SA"/>
        </w:rPr>
        <w:tab/>
      </w:r>
      <w:r w:rsidRPr="003860C6">
        <w:rPr>
          <w:sz w:val="22"/>
          <w:szCs w:val="22"/>
          <w:lang w:eastAsia="ar-SA"/>
        </w:rPr>
        <w:t>................</w:t>
      </w:r>
      <w:r w:rsidR="003A51CD">
        <w:rPr>
          <w:sz w:val="22"/>
          <w:szCs w:val="22"/>
          <w:lang w:eastAsia="ar-SA"/>
        </w:rPr>
        <w:t>...................................</w:t>
      </w:r>
      <w:r w:rsidRPr="003860C6">
        <w:rPr>
          <w:sz w:val="22"/>
          <w:szCs w:val="22"/>
          <w:lang w:eastAsia="ar-SA"/>
        </w:rPr>
        <w:t>...............................</w:t>
      </w:r>
    </w:p>
    <w:p w:rsidR="00C31838" w:rsidRDefault="00C31838" w:rsidP="00C31838">
      <w:pPr>
        <w:pStyle w:val="Zkladntext"/>
        <w:suppressAutoHyphens/>
        <w:spacing w:after="0"/>
        <w:contextualSpacing/>
        <w:rPr>
          <w:b/>
          <w:sz w:val="22"/>
          <w:szCs w:val="22"/>
          <w:lang w:eastAsia="ar-SA"/>
        </w:rPr>
      </w:pPr>
    </w:p>
    <w:p w:rsidR="009A550B" w:rsidRPr="003860C6" w:rsidRDefault="009A550B" w:rsidP="00C31838">
      <w:pPr>
        <w:pStyle w:val="Zkladntext"/>
        <w:suppressAutoHyphens/>
        <w:spacing w:after="0"/>
        <w:contextualSpacing/>
        <w:rPr>
          <w:b/>
          <w:sz w:val="22"/>
          <w:szCs w:val="22"/>
          <w:lang w:eastAsia="ar-SA"/>
        </w:rPr>
      </w:pPr>
    </w:p>
    <w:p w:rsidR="00C31838" w:rsidRPr="003860C6" w:rsidRDefault="00C31838" w:rsidP="00C31838">
      <w:pPr>
        <w:pStyle w:val="Zkladntext"/>
        <w:suppressAutoHyphens/>
        <w:spacing w:after="0"/>
        <w:contextualSpacing/>
        <w:rPr>
          <w:b/>
          <w:sz w:val="22"/>
          <w:szCs w:val="22"/>
          <w:lang w:eastAsia="ar-SA"/>
        </w:rPr>
      </w:pPr>
      <w:r w:rsidRPr="003860C6">
        <w:rPr>
          <w:b/>
          <w:sz w:val="22"/>
          <w:szCs w:val="22"/>
          <w:lang w:eastAsia="ar-SA"/>
        </w:rPr>
        <w:t>VII.   Iné dohody</w:t>
      </w:r>
    </w:p>
    <w:p w:rsidR="00C31838" w:rsidRPr="003860C6" w:rsidRDefault="00C31838" w:rsidP="001711D7">
      <w:pPr>
        <w:pStyle w:val="Zkladntext"/>
        <w:numPr>
          <w:ilvl w:val="0"/>
          <w:numId w:val="23"/>
        </w:numPr>
        <w:tabs>
          <w:tab w:val="clear" w:pos="360"/>
        </w:tabs>
        <w:suppressAutoHyphens/>
        <w:spacing w:after="0"/>
        <w:ind w:left="426" w:hanging="426"/>
        <w:contextualSpacing/>
        <w:jc w:val="both"/>
        <w:rPr>
          <w:b/>
          <w:sz w:val="22"/>
          <w:szCs w:val="22"/>
          <w:lang w:eastAsia="ar-SA"/>
        </w:rPr>
      </w:pPr>
      <w:r w:rsidRPr="003860C6">
        <w:rPr>
          <w:sz w:val="22"/>
          <w:szCs w:val="22"/>
          <w:lang w:eastAsia="ar-SA"/>
        </w:rPr>
        <w:t>V prípade, že v priebehu výstavby zhotoviteľ preruší výkon stavebných prác z preukázateľného dôvodu na strane objednávateľa a nezavineného zhotoviteľom, zhotoviteľovi sa prerušuje plynutie zmluvných lehôt. Po pominutí prekážky sa predĺži dotknutá lehota o dobu prerušenia prác, ak sa strany nedohodnú inak. Objednávateľ nahradí zhotoviteľovi vzniknuté prípadné náklady. Náhrada škody sa vylučuje.</w:t>
      </w:r>
    </w:p>
    <w:p w:rsidR="00C31838" w:rsidRPr="003860C6" w:rsidRDefault="00C31838" w:rsidP="001711D7">
      <w:pPr>
        <w:pStyle w:val="Zkladntext"/>
        <w:numPr>
          <w:ilvl w:val="0"/>
          <w:numId w:val="23"/>
        </w:numPr>
        <w:tabs>
          <w:tab w:val="clear" w:pos="360"/>
        </w:tabs>
        <w:suppressAutoHyphens/>
        <w:spacing w:after="0"/>
        <w:ind w:left="426" w:hanging="426"/>
        <w:contextualSpacing/>
        <w:jc w:val="both"/>
        <w:rPr>
          <w:b/>
          <w:sz w:val="22"/>
          <w:szCs w:val="22"/>
          <w:lang w:eastAsia="ar-SA"/>
        </w:rPr>
      </w:pPr>
      <w:r w:rsidRPr="003860C6">
        <w:rPr>
          <w:sz w:val="22"/>
          <w:szCs w:val="22"/>
        </w:rPr>
        <w:t>V prípade, že v priebehu realizácie predmetu diela vznikne v dôsledku nepredvídaných okolností nevyhnutnosť úpravy predmetu alebo rozsahu diela, sú objednávateľ a zhotoviteľ po obojstrannom odsúhlasení oprávnení vykonať úpravu predmetu alebo rozsahu diela, pokiaľ tým nedôjde k zvýšeniu celkovej ceny diela. O rozhodujúcich skutočnostiach vedúcich k úprave predmetu alebo rozsahu diela bude vykonaný záznam v stavebnom denníku potvrdený oprávnenou osobou objednávateľa - technickým dozorom objednávateľa</w:t>
      </w:r>
      <w:r w:rsidR="006D3C93">
        <w:rPr>
          <w:sz w:val="22"/>
          <w:szCs w:val="22"/>
        </w:rPr>
        <w:t>, stavebným dozorom objednávateľa, oprávnenou osobou zhotoviteľa.</w:t>
      </w:r>
    </w:p>
    <w:p w:rsidR="00C31838" w:rsidRPr="003860C6" w:rsidRDefault="00C31838" w:rsidP="001711D7">
      <w:pPr>
        <w:pStyle w:val="Zkladntext"/>
        <w:numPr>
          <w:ilvl w:val="0"/>
          <w:numId w:val="23"/>
        </w:numPr>
        <w:tabs>
          <w:tab w:val="clear" w:pos="360"/>
        </w:tabs>
        <w:suppressAutoHyphens/>
        <w:spacing w:after="0"/>
        <w:ind w:left="426" w:hanging="426"/>
        <w:contextualSpacing/>
        <w:jc w:val="both"/>
        <w:rPr>
          <w:b/>
          <w:strike/>
          <w:sz w:val="22"/>
          <w:szCs w:val="22"/>
          <w:lang w:eastAsia="ar-SA"/>
        </w:rPr>
      </w:pPr>
      <w:r w:rsidRPr="003860C6">
        <w:rPr>
          <w:sz w:val="22"/>
          <w:szCs w:val="22"/>
          <w:lang w:eastAsia="ar-SA"/>
        </w:rPr>
        <w:t>Stráženie staveniska si zhotoviteľ zabezpečuje sám na vlastné náklady.</w:t>
      </w:r>
    </w:p>
    <w:p w:rsidR="00C31838" w:rsidRPr="003860C6" w:rsidRDefault="00C31838" w:rsidP="001711D7">
      <w:pPr>
        <w:pStyle w:val="Zkladntext"/>
        <w:numPr>
          <w:ilvl w:val="0"/>
          <w:numId w:val="23"/>
        </w:numPr>
        <w:tabs>
          <w:tab w:val="clear" w:pos="360"/>
        </w:tabs>
        <w:suppressAutoHyphens/>
        <w:spacing w:after="0"/>
        <w:ind w:left="426" w:hanging="426"/>
        <w:contextualSpacing/>
        <w:jc w:val="both"/>
        <w:rPr>
          <w:b/>
          <w:sz w:val="22"/>
          <w:szCs w:val="22"/>
          <w:lang w:eastAsia="ar-SA"/>
        </w:rPr>
      </w:pPr>
      <w:r w:rsidRPr="003860C6">
        <w:rPr>
          <w:sz w:val="22"/>
          <w:szCs w:val="22"/>
          <w:lang w:eastAsia="ar-SA"/>
        </w:rPr>
        <w:t>Zhotoviteľ bude počas realizácie diela riadne vykonávať všetky skúšky a kontroly v zmysle platných predpisov.</w:t>
      </w:r>
    </w:p>
    <w:p w:rsidR="00C31838" w:rsidRPr="003860C6" w:rsidRDefault="00C31838" w:rsidP="001711D7">
      <w:pPr>
        <w:pStyle w:val="Zkladntext"/>
        <w:numPr>
          <w:ilvl w:val="0"/>
          <w:numId w:val="23"/>
        </w:numPr>
        <w:tabs>
          <w:tab w:val="clear" w:pos="360"/>
        </w:tabs>
        <w:suppressAutoHyphens/>
        <w:spacing w:after="0"/>
        <w:ind w:left="426" w:hanging="426"/>
        <w:contextualSpacing/>
        <w:jc w:val="both"/>
        <w:rPr>
          <w:b/>
          <w:sz w:val="22"/>
          <w:szCs w:val="22"/>
          <w:lang w:eastAsia="ar-SA"/>
        </w:rPr>
      </w:pPr>
      <w:r w:rsidRPr="003860C6">
        <w:rPr>
          <w:sz w:val="22"/>
          <w:szCs w:val="22"/>
          <w:lang w:eastAsia="ar-SA"/>
        </w:rPr>
        <w:t>Všetky montážne práce ukončí zhotoviteľ vykonaním individuálnych skúšok v rozsahu podľa obchodných zvyklostí.</w:t>
      </w:r>
    </w:p>
    <w:p w:rsidR="00C31838" w:rsidRPr="003860C6" w:rsidRDefault="00C31838" w:rsidP="001711D7">
      <w:pPr>
        <w:pStyle w:val="Zkladntext"/>
        <w:numPr>
          <w:ilvl w:val="0"/>
          <w:numId w:val="23"/>
        </w:numPr>
        <w:tabs>
          <w:tab w:val="clear" w:pos="360"/>
        </w:tabs>
        <w:suppressAutoHyphens/>
        <w:spacing w:after="0"/>
        <w:ind w:left="426" w:hanging="426"/>
        <w:contextualSpacing/>
        <w:jc w:val="both"/>
        <w:rPr>
          <w:b/>
          <w:sz w:val="22"/>
          <w:szCs w:val="22"/>
          <w:lang w:eastAsia="ar-SA"/>
        </w:rPr>
      </w:pPr>
      <w:r w:rsidRPr="003860C6">
        <w:rPr>
          <w:sz w:val="22"/>
          <w:szCs w:val="22"/>
          <w:lang w:eastAsia="ar-SA"/>
        </w:rPr>
        <w:t>Časti diela technologického charakteru, ktoré zabezpečujú ucelený proces budú ukončené úspešným komplexným vyskúšaním a potvrdením v stavebnom denníku.</w:t>
      </w:r>
    </w:p>
    <w:p w:rsidR="00C31838" w:rsidRPr="003860C6" w:rsidRDefault="00C31838" w:rsidP="001711D7">
      <w:pPr>
        <w:pStyle w:val="Zkladntext"/>
        <w:numPr>
          <w:ilvl w:val="0"/>
          <w:numId w:val="23"/>
        </w:numPr>
        <w:tabs>
          <w:tab w:val="clear" w:pos="360"/>
        </w:tabs>
        <w:suppressAutoHyphens/>
        <w:spacing w:after="0"/>
        <w:ind w:left="426" w:hanging="426"/>
        <w:contextualSpacing/>
        <w:jc w:val="both"/>
        <w:rPr>
          <w:b/>
          <w:sz w:val="22"/>
          <w:szCs w:val="22"/>
          <w:lang w:eastAsia="ar-SA"/>
        </w:rPr>
      </w:pPr>
      <w:r w:rsidRPr="003860C6">
        <w:rPr>
          <w:sz w:val="22"/>
          <w:szCs w:val="22"/>
          <w:lang w:eastAsia="ar-SA"/>
        </w:rPr>
        <w:lastRenderedPageBreak/>
        <w:t>Objednávateľ si vyhradzuje právo kontroly dodržiavania kvality a technológií prác realizovaných subdodávateľmi v prípade ak bude dielo realizované za ich súčinnosti. Uvedenú podmienku sa zhotoviteľ zaväzuje zapracovať do svojich zmlúv so subdodávateľmi.</w:t>
      </w:r>
    </w:p>
    <w:p w:rsidR="00C31838" w:rsidRPr="003860C6" w:rsidRDefault="00C31838" w:rsidP="001711D7">
      <w:pPr>
        <w:pStyle w:val="Zkladntext"/>
        <w:numPr>
          <w:ilvl w:val="0"/>
          <w:numId w:val="23"/>
        </w:numPr>
        <w:tabs>
          <w:tab w:val="clear" w:pos="360"/>
        </w:tabs>
        <w:suppressAutoHyphens/>
        <w:spacing w:after="0"/>
        <w:ind w:left="426" w:hanging="426"/>
        <w:contextualSpacing/>
        <w:jc w:val="both"/>
        <w:rPr>
          <w:b/>
          <w:sz w:val="22"/>
          <w:szCs w:val="22"/>
          <w:lang w:eastAsia="ar-SA"/>
        </w:rPr>
      </w:pPr>
      <w:r w:rsidRPr="003860C6">
        <w:rPr>
          <w:sz w:val="22"/>
          <w:szCs w:val="22"/>
          <w:lang w:eastAsia="ar-SA"/>
        </w:rPr>
        <w:t>Zhotoviteľ sa zaväzuje, že ak pri realizácii diela použije materiály a práce alebo dokumentáciu, ktoré sú chránené patentovými alebo autorskými právami bez súhlasu oprávnených osôb nakladať s týmito právami, znáša všetky dôsledky s tým spojené.</w:t>
      </w:r>
    </w:p>
    <w:p w:rsidR="00C31838" w:rsidRDefault="00C31838" w:rsidP="00C31838">
      <w:pPr>
        <w:pStyle w:val="Zkladntext"/>
        <w:spacing w:after="0"/>
        <w:contextualSpacing/>
        <w:rPr>
          <w:sz w:val="22"/>
          <w:szCs w:val="22"/>
          <w:lang w:eastAsia="ar-SA"/>
        </w:rPr>
      </w:pPr>
    </w:p>
    <w:p w:rsidR="009A550B" w:rsidRPr="003860C6" w:rsidRDefault="009A550B" w:rsidP="00C31838">
      <w:pPr>
        <w:pStyle w:val="Zkladntext"/>
        <w:spacing w:after="0"/>
        <w:contextualSpacing/>
        <w:rPr>
          <w:sz w:val="22"/>
          <w:szCs w:val="22"/>
          <w:lang w:eastAsia="ar-SA"/>
        </w:rPr>
      </w:pPr>
    </w:p>
    <w:p w:rsidR="00C31838" w:rsidRPr="003860C6" w:rsidRDefault="00C31838" w:rsidP="00C31838">
      <w:pPr>
        <w:pStyle w:val="Zkladntext"/>
        <w:spacing w:after="0"/>
        <w:contextualSpacing/>
        <w:rPr>
          <w:b/>
          <w:sz w:val="22"/>
          <w:szCs w:val="22"/>
          <w:lang w:eastAsia="ar-SA"/>
        </w:rPr>
      </w:pPr>
      <w:r w:rsidRPr="003860C6">
        <w:rPr>
          <w:sz w:val="22"/>
          <w:szCs w:val="22"/>
          <w:lang w:eastAsia="ar-SA"/>
        </w:rPr>
        <w:t>Táto príloha č. 2 je neoddeliteľnou súčasťou zmluvy o dielo č. .....</w:t>
      </w:r>
      <w:r w:rsidR="004352F5" w:rsidRPr="003860C6">
        <w:rPr>
          <w:sz w:val="22"/>
          <w:szCs w:val="22"/>
          <w:lang w:eastAsia="ar-SA"/>
        </w:rPr>
        <w:t>..........</w:t>
      </w:r>
      <w:r w:rsidR="00F7441B" w:rsidRPr="003860C6">
        <w:rPr>
          <w:sz w:val="22"/>
          <w:szCs w:val="22"/>
          <w:lang w:eastAsia="ar-SA"/>
        </w:rPr>
        <w:t>.........</w:t>
      </w:r>
      <w:r w:rsidRPr="003860C6">
        <w:rPr>
          <w:sz w:val="22"/>
          <w:szCs w:val="22"/>
          <w:lang w:eastAsia="ar-SA"/>
        </w:rPr>
        <w:t>.../202</w:t>
      </w:r>
      <w:r w:rsidR="00F7441B" w:rsidRPr="003860C6">
        <w:rPr>
          <w:sz w:val="22"/>
          <w:szCs w:val="22"/>
          <w:lang w:eastAsia="ar-SA"/>
        </w:rPr>
        <w:t>1</w:t>
      </w:r>
      <w:r w:rsidRPr="003860C6">
        <w:rPr>
          <w:sz w:val="22"/>
          <w:szCs w:val="22"/>
          <w:lang w:eastAsia="ar-SA"/>
        </w:rPr>
        <w:t>.</w:t>
      </w:r>
    </w:p>
    <w:p w:rsidR="00C31838" w:rsidRPr="003860C6" w:rsidRDefault="00C31838" w:rsidP="00C31838">
      <w:pPr>
        <w:jc w:val="both"/>
        <w:rPr>
          <w:sz w:val="22"/>
          <w:szCs w:val="22"/>
        </w:rPr>
      </w:pPr>
    </w:p>
    <w:p w:rsidR="001711D7" w:rsidRPr="003860C6" w:rsidRDefault="001711D7" w:rsidP="00C31838">
      <w:pPr>
        <w:jc w:val="both"/>
        <w:rPr>
          <w:sz w:val="22"/>
          <w:szCs w:val="22"/>
        </w:rPr>
      </w:pPr>
    </w:p>
    <w:p w:rsidR="001711D7" w:rsidRPr="003860C6" w:rsidRDefault="001711D7" w:rsidP="00C31838">
      <w:pPr>
        <w:jc w:val="both"/>
        <w:rPr>
          <w:sz w:val="22"/>
          <w:szCs w:val="22"/>
        </w:rPr>
      </w:pPr>
    </w:p>
    <w:p w:rsidR="009A550B" w:rsidRPr="003860C6" w:rsidRDefault="009A550B" w:rsidP="009A550B">
      <w:pPr>
        <w:pStyle w:val="Zkladntext"/>
        <w:spacing w:after="0"/>
        <w:contextualSpacing/>
        <w:rPr>
          <w:b/>
          <w:sz w:val="22"/>
          <w:szCs w:val="22"/>
          <w:lang w:eastAsia="ar-SA"/>
        </w:rPr>
      </w:pPr>
      <w:r w:rsidRPr="003860C6">
        <w:rPr>
          <w:sz w:val="22"/>
          <w:szCs w:val="22"/>
          <w:lang w:eastAsia="ar-SA"/>
        </w:rPr>
        <w:t xml:space="preserve">V .............. dňa .....................                </w:t>
      </w:r>
      <w:r w:rsidRPr="003860C6">
        <w:rPr>
          <w:sz w:val="22"/>
          <w:szCs w:val="22"/>
          <w:lang w:eastAsia="ar-SA"/>
        </w:rPr>
        <w:tab/>
        <w:t xml:space="preserve">                        </w:t>
      </w:r>
      <w:r w:rsidRPr="003860C6">
        <w:rPr>
          <w:sz w:val="22"/>
          <w:szCs w:val="22"/>
          <w:lang w:eastAsia="ar-SA"/>
        </w:rPr>
        <w:tab/>
        <w:t xml:space="preserve">V Šali dňa ………….........                              </w:t>
      </w:r>
    </w:p>
    <w:p w:rsidR="009A550B" w:rsidRPr="003860C6" w:rsidRDefault="009A550B" w:rsidP="009A550B">
      <w:pPr>
        <w:pStyle w:val="Zkladntext"/>
        <w:spacing w:after="0"/>
        <w:contextualSpacing/>
        <w:rPr>
          <w:b/>
          <w:sz w:val="22"/>
          <w:szCs w:val="22"/>
          <w:lang w:eastAsia="ar-SA"/>
        </w:rPr>
      </w:pPr>
    </w:p>
    <w:p w:rsidR="009A550B" w:rsidRPr="003860C6" w:rsidRDefault="009A550B" w:rsidP="009A550B">
      <w:pPr>
        <w:pStyle w:val="Zkladntext"/>
        <w:spacing w:after="0"/>
        <w:contextualSpacing/>
        <w:rPr>
          <w:b/>
          <w:sz w:val="22"/>
          <w:szCs w:val="22"/>
          <w:lang w:eastAsia="ar-SA"/>
        </w:rPr>
      </w:pPr>
    </w:p>
    <w:p w:rsidR="009A550B" w:rsidRPr="003860C6" w:rsidRDefault="009A550B" w:rsidP="009A550B">
      <w:pPr>
        <w:pStyle w:val="Zkladntext"/>
        <w:spacing w:after="0"/>
        <w:contextualSpacing/>
        <w:rPr>
          <w:b/>
          <w:sz w:val="22"/>
          <w:szCs w:val="22"/>
          <w:lang w:eastAsia="ar-SA"/>
        </w:rPr>
      </w:pPr>
      <w:r w:rsidRPr="003860C6">
        <w:rPr>
          <w:sz w:val="22"/>
          <w:szCs w:val="22"/>
          <w:lang w:eastAsia="ar-SA"/>
        </w:rPr>
        <w:t>Zhotoviteľ:</w:t>
      </w:r>
      <w:r w:rsidRPr="003860C6">
        <w:rPr>
          <w:sz w:val="22"/>
          <w:szCs w:val="22"/>
          <w:lang w:eastAsia="ar-SA"/>
        </w:rPr>
        <w:tab/>
      </w:r>
      <w:r w:rsidRPr="003860C6">
        <w:rPr>
          <w:sz w:val="22"/>
          <w:szCs w:val="22"/>
          <w:lang w:eastAsia="ar-SA"/>
        </w:rPr>
        <w:tab/>
      </w:r>
      <w:r w:rsidRPr="003860C6">
        <w:rPr>
          <w:sz w:val="22"/>
          <w:szCs w:val="22"/>
          <w:lang w:eastAsia="ar-SA"/>
        </w:rPr>
        <w:tab/>
      </w:r>
      <w:r w:rsidRPr="003860C6">
        <w:rPr>
          <w:sz w:val="22"/>
          <w:szCs w:val="22"/>
          <w:lang w:eastAsia="ar-SA"/>
        </w:rPr>
        <w:tab/>
      </w:r>
      <w:r w:rsidRPr="003860C6">
        <w:rPr>
          <w:sz w:val="22"/>
          <w:szCs w:val="22"/>
          <w:lang w:eastAsia="ar-SA"/>
        </w:rPr>
        <w:tab/>
      </w:r>
      <w:r w:rsidRPr="003860C6">
        <w:rPr>
          <w:sz w:val="22"/>
          <w:szCs w:val="22"/>
          <w:lang w:eastAsia="ar-SA"/>
        </w:rPr>
        <w:tab/>
        <w:t>Objednávateľ:</w:t>
      </w:r>
    </w:p>
    <w:p w:rsidR="009A550B" w:rsidRPr="003860C6" w:rsidRDefault="009A550B" w:rsidP="009A550B">
      <w:pPr>
        <w:pStyle w:val="Zkladntext"/>
        <w:spacing w:after="0"/>
        <w:contextualSpacing/>
        <w:rPr>
          <w:b/>
          <w:sz w:val="22"/>
          <w:szCs w:val="22"/>
          <w:lang w:eastAsia="ar-SA"/>
        </w:rPr>
      </w:pPr>
      <w:r w:rsidRPr="003860C6">
        <w:rPr>
          <w:sz w:val="22"/>
          <w:szCs w:val="22"/>
          <w:lang w:eastAsia="ar-SA"/>
        </w:rPr>
        <w:t xml:space="preserve">                                                                                            </w:t>
      </w:r>
      <w:r>
        <w:rPr>
          <w:sz w:val="22"/>
          <w:szCs w:val="22"/>
          <w:lang w:eastAsia="ar-SA"/>
        </w:rPr>
        <w:t>M</w:t>
      </w:r>
      <w:r w:rsidRPr="003860C6">
        <w:rPr>
          <w:sz w:val="22"/>
          <w:szCs w:val="22"/>
          <w:lang w:eastAsia="ar-SA"/>
        </w:rPr>
        <w:t>esto Šaľa</w:t>
      </w:r>
      <w:r w:rsidRPr="003860C6">
        <w:rPr>
          <w:sz w:val="22"/>
          <w:szCs w:val="22"/>
          <w:lang w:eastAsia="ar-SA"/>
        </w:rPr>
        <w:tab/>
        <w:t xml:space="preserve">    </w:t>
      </w:r>
      <w:r w:rsidRPr="003860C6">
        <w:rPr>
          <w:sz w:val="22"/>
          <w:szCs w:val="22"/>
          <w:lang w:eastAsia="ar-SA"/>
        </w:rPr>
        <w:tab/>
      </w:r>
      <w:r w:rsidRPr="003860C6">
        <w:rPr>
          <w:sz w:val="22"/>
          <w:szCs w:val="22"/>
          <w:lang w:eastAsia="ar-SA"/>
        </w:rPr>
        <w:tab/>
      </w:r>
      <w:r w:rsidRPr="003860C6">
        <w:rPr>
          <w:sz w:val="22"/>
          <w:szCs w:val="22"/>
          <w:lang w:eastAsia="ar-SA"/>
        </w:rPr>
        <w:tab/>
      </w:r>
      <w:r w:rsidRPr="003860C6">
        <w:rPr>
          <w:sz w:val="22"/>
          <w:szCs w:val="22"/>
          <w:lang w:eastAsia="ar-SA"/>
        </w:rPr>
        <w:tab/>
        <w:t xml:space="preserve">                           </w:t>
      </w:r>
    </w:p>
    <w:p w:rsidR="009A550B" w:rsidRPr="003860C6" w:rsidRDefault="009A550B" w:rsidP="009A550B">
      <w:pPr>
        <w:pStyle w:val="Zkladntext"/>
        <w:spacing w:after="0"/>
        <w:contextualSpacing/>
        <w:rPr>
          <w:b/>
          <w:sz w:val="22"/>
          <w:szCs w:val="22"/>
          <w:lang w:eastAsia="ar-SA"/>
        </w:rPr>
      </w:pPr>
    </w:p>
    <w:p w:rsidR="009A550B" w:rsidRPr="003860C6" w:rsidRDefault="009A550B" w:rsidP="009A550B">
      <w:pPr>
        <w:pStyle w:val="Zkladntext"/>
        <w:spacing w:after="0"/>
        <w:contextualSpacing/>
        <w:rPr>
          <w:b/>
          <w:sz w:val="22"/>
          <w:szCs w:val="22"/>
          <w:lang w:eastAsia="ar-SA"/>
        </w:rPr>
      </w:pPr>
    </w:p>
    <w:p w:rsidR="009A550B" w:rsidRPr="003860C6" w:rsidRDefault="009A550B" w:rsidP="009A550B">
      <w:pPr>
        <w:pStyle w:val="Zkladntext"/>
        <w:spacing w:after="0"/>
        <w:contextualSpacing/>
        <w:rPr>
          <w:b/>
          <w:sz w:val="22"/>
          <w:szCs w:val="22"/>
          <w:lang w:eastAsia="ar-SA"/>
        </w:rPr>
      </w:pPr>
    </w:p>
    <w:p w:rsidR="009A550B" w:rsidRPr="003860C6" w:rsidRDefault="009A550B" w:rsidP="009A550B">
      <w:pPr>
        <w:pStyle w:val="Zkladntext"/>
        <w:spacing w:after="0"/>
        <w:contextualSpacing/>
        <w:rPr>
          <w:b/>
          <w:sz w:val="22"/>
          <w:szCs w:val="22"/>
          <w:lang w:eastAsia="ar-SA"/>
        </w:rPr>
      </w:pPr>
      <w:r w:rsidRPr="003860C6">
        <w:rPr>
          <w:sz w:val="22"/>
          <w:szCs w:val="22"/>
          <w:lang w:eastAsia="ar-SA"/>
        </w:rPr>
        <w:t>.....................................</w:t>
      </w:r>
      <w:r w:rsidRPr="003860C6">
        <w:rPr>
          <w:sz w:val="22"/>
          <w:szCs w:val="22"/>
          <w:lang w:eastAsia="ar-SA"/>
        </w:rPr>
        <w:tab/>
      </w:r>
      <w:r w:rsidRPr="003860C6">
        <w:rPr>
          <w:sz w:val="22"/>
          <w:szCs w:val="22"/>
          <w:lang w:eastAsia="ar-SA"/>
        </w:rPr>
        <w:tab/>
      </w:r>
      <w:r w:rsidRPr="003860C6">
        <w:rPr>
          <w:sz w:val="22"/>
          <w:szCs w:val="22"/>
          <w:lang w:eastAsia="ar-SA"/>
        </w:rPr>
        <w:tab/>
      </w:r>
      <w:r w:rsidRPr="003860C6">
        <w:rPr>
          <w:sz w:val="22"/>
          <w:szCs w:val="22"/>
          <w:lang w:eastAsia="ar-SA"/>
        </w:rPr>
        <w:tab/>
      </w:r>
      <w:r w:rsidRPr="003860C6">
        <w:rPr>
          <w:sz w:val="22"/>
          <w:szCs w:val="22"/>
          <w:lang w:eastAsia="ar-SA"/>
        </w:rPr>
        <w:tab/>
        <w:t>.....................................</w:t>
      </w:r>
    </w:p>
    <w:p w:rsidR="009A550B" w:rsidRPr="003860C6" w:rsidRDefault="009A550B" w:rsidP="009A550B">
      <w:pPr>
        <w:pStyle w:val="Zkladntext"/>
        <w:spacing w:after="0"/>
        <w:contextualSpacing/>
        <w:rPr>
          <w:b/>
          <w:sz w:val="22"/>
          <w:szCs w:val="22"/>
          <w:lang w:eastAsia="ar-SA"/>
        </w:rPr>
      </w:pPr>
      <w:r w:rsidRPr="003860C6">
        <w:rPr>
          <w:sz w:val="22"/>
          <w:szCs w:val="22"/>
        </w:rPr>
        <w:t xml:space="preserve">                                                                                          </w:t>
      </w:r>
      <w:r w:rsidRPr="003860C6">
        <w:rPr>
          <w:sz w:val="22"/>
          <w:szCs w:val="22"/>
        </w:rPr>
        <w:tab/>
        <w:t xml:space="preserve">Mgr. Jozef </w:t>
      </w:r>
      <w:proofErr w:type="spellStart"/>
      <w:r w:rsidRPr="003860C6">
        <w:rPr>
          <w:sz w:val="22"/>
          <w:szCs w:val="22"/>
        </w:rPr>
        <w:t>Belický</w:t>
      </w:r>
      <w:proofErr w:type="spellEnd"/>
      <w:r w:rsidRPr="003860C6">
        <w:rPr>
          <w:sz w:val="22"/>
          <w:szCs w:val="22"/>
          <w:lang w:eastAsia="ar-SA"/>
        </w:rPr>
        <w:tab/>
      </w:r>
      <w:r w:rsidRPr="003860C6">
        <w:rPr>
          <w:sz w:val="22"/>
          <w:szCs w:val="22"/>
          <w:lang w:eastAsia="ar-SA"/>
        </w:rPr>
        <w:tab/>
      </w:r>
      <w:r w:rsidRPr="003860C6">
        <w:rPr>
          <w:sz w:val="22"/>
          <w:szCs w:val="22"/>
          <w:lang w:eastAsia="ar-SA"/>
        </w:rPr>
        <w:tab/>
        <w:t xml:space="preserve">          </w:t>
      </w:r>
      <w:r w:rsidRPr="003860C6">
        <w:rPr>
          <w:sz w:val="22"/>
          <w:szCs w:val="22"/>
          <w:lang w:eastAsia="ar-SA"/>
        </w:rPr>
        <w:tab/>
      </w:r>
      <w:r w:rsidRPr="003860C6">
        <w:rPr>
          <w:sz w:val="22"/>
          <w:szCs w:val="22"/>
          <w:lang w:eastAsia="ar-SA"/>
        </w:rPr>
        <w:tab/>
        <w:t xml:space="preserve">                           </w:t>
      </w:r>
      <w:r w:rsidRPr="003860C6">
        <w:rPr>
          <w:b/>
          <w:sz w:val="22"/>
          <w:szCs w:val="22"/>
          <w:lang w:eastAsia="ar-SA"/>
        </w:rPr>
        <w:t xml:space="preserve">                                     </w:t>
      </w:r>
      <w:r w:rsidRPr="003860C6">
        <w:rPr>
          <w:b/>
          <w:sz w:val="22"/>
          <w:szCs w:val="22"/>
          <w:lang w:eastAsia="ar-SA"/>
        </w:rPr>
        <w:tab/>
      </w:r>
      <w:r w:rsidRPr="003860C6">
        <w:rPr>
          <w:sz w:val="22"/>
          <w:szCs w:val="22"/>
          <w:lang w:eastAsia="ar-SA"/>
        </w:rPr>
        <w:t>primátor mesta</w:t>
      </w:r>
    </w:p>
    <w:p w:rsidR="009A550B" w:rsidRPr="003860C6" w:rsidRDefault="009A550B" w:rsidP="009A550B">
      <w:pPr>
        <w:pStyle w:val="Zkladntext"/>
        <w:spacing w:after="0"/>
        <w:contextualSpacing/>
        <w:rPr>
          <w:b/>
          <w:sz w:val="22"/>
          <w:szCs w:val="22"/>
          <w:lang w:eastAsia="ar-SA"/>
        </w:rPr>
      </w:pPr>
    </w:p>
    <w:p w:rsidR="009A550B" w:rsidRPr="003860C6" w:rsidRDefault="009A550B" w:rsidP="009A550B">
      <w:pPr>
        <w:pStyle w:val="Zkladntext"/>
        <w:spacing w:after="0"/>
        <w:contextualSpacing/>
        <w:rPr>
          <w:b/>
          <w:sz w:val="22"/>
          <w:szCs w:val="22"/>
          <w:lang w:eastAsia="ar-SA"/>
        </w:rPr>
      </w:pPr>
    </w:p>
    <w:p w:rsidR="009A550B" w:rsidRPr="003860C6" w:rsidRDefault="009A550B" w:rsidP="009A550B">
      <w:pPr>
        <w:pStyle w:val="Zkladntext"/>
        <w:spacing w:after="0"/>
        <w:contextualSpacing/>
        <w:rPr>
          <w:b/>
          <w:sz w:val="22"/>
          <w:szCs w:val="22"/>
          <w:lang w:eastAsia="ar-SA"/>
        </w:rPr>
      </w:pPr>
    </w:p>
    <w:p w:rsidR="009A550B" w:rsidRPr="003860C6" w:rsidRDefault="009A550B" w:rsidP="009A550B">
      <w:pPr>
        <w:pStyle w:val="Zkladntext"/>
        <w:spacing w:after="0"/>
        <w:contextualSpacing/>
        <w:rPr>
          <w:b/>
          <w:sz w:val="22"/>
          <w:szCs w:val="22"/>
          <w:lang w:eastAsia="ar-SA"/>
        </w:rPr>
      </w:pPr>
    </w:p>
    <w:p w:rsidR="00D47376" w:rsidRPr="003860C6" w:rsidRDefault="00D47376" w:rsidP="009A550B">
      <w:pPr>
        <w:jc w:val="both"/>
      </w:pPr>
    </w:p>
    <w:sectPr w:rsidR="00D47376" w:rsidRPr="003860C6" w:rsidSect="00350C2E">
      <w:headerReference w:type="default" r:id="rId10"/>
      <w:footerReference w:type="default" r:id="rId11"/>
      <w:pgSz w:w="11906" w:h="16838"/>
      <w:pgMar w:top="1417" w:right="1417" w:bottom="851"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9B8" w:rsidRDefault="00D229B8" w:rsidP="00486009">
      <w:r>
        <w:separator/>
      </w:r>
    </w:p>
  </w:endnote>
  <w:endnote w:type="continuationSeparator" w:id="0">
    <w:p w:rsidR="00D229B8" w:rsidRDefault="00D229B8" w:rsidP="00486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438" w:rsidRDefault="00BB3438">
    <w:pPr>
      <w:pStyle w:val="Pta"/>
    </w:pPr>
  </w:p>
  <w:p w:rsidR="00BB3438" w:rsidRDefault="00BB343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9B8" w:rsidRDefault="00D229B8" w:rsidP="00486009">
      <w:r>
        <w:separator/>
      </w:r>
    </w:p>
  </w:footnote>
  <w:footnote w:type="continuationSeparator" w:id="0">
    <w:p w:rsidR="00D229B8" w:rsidRDefault="00D229B8" w:rsidP="004860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5483363"/>
      <w:docPartObj>
        <w:docPartGallery w:val="Page Numbers (Top of Page)"/>
        <w:docPartUnique/>
      </w:docPartObj>
    </w:sdtPr>
    <w:sdtEndPr/>
    <w:sdtContent>
      <w:p w:rsidR="00BB3438" w:rsidRDefault="00BB3438">
        <w:pPr>
          <w:pStyle w:val="Hlavika"/>
          <w:jc w:val="center"/>
        </w:pPr>
        <w:r>
          <w:fldChar w:fldCharType="begin"/>
        </w:r>
        <w:r>
          <w:instrText>PAGE   \* MERGEFORMAT</w:instrText>
        </w:r>
        <w:r>
          <w:fldChar w:fldCharType="separate"/>
        </w:r>
        <w:r w:rsidR="00350C2E">
          <w:rPr>
            <w:noProof/>
          </w:rPr>
          <w:t>18</w:t>
        </w:r>
        <w:r>
          <w:fldChar w:fldCharType="end"/>
        </w:r>
      </w:p>
    </w:sdtContent>
  </w:sdt>
  <w:sdt>
    <w:sdtPr>
      <w:id w:val="884990085"/>
      <w:docPartObj>
        <w:docPartGallery w:val="Page Numbers (Margins)"/>
        <w:docPartUnique/>
      </w:docPartObj>
    </w:sdtPr>
    <w:sdtEndPr/>
    <w:sdtContent>
      <w:p w:rsidR="00BB3438" w:rsidRDefault="00BB3438">
        <w:pPr>
          <w:pStyle w:val="Hlavika"/>
        </w:pPr>
        <w:r>
          <w:rPr>
            <w:noProof/>
          </w:rPr>
          <mc:AlternateContent>
            <mc:Choice Requires="wps">
              <w:drawing>
                <wp:anchor distT="0" distB="0" distL="114300" distR="114300" simplePos="0" relativeHeight="251659264" behindDoc="0" locked="0" layoutInCell="0" allowOverlap="1" wp14:anchorId="618EA6BF" wp14:editId="389FD2FE">
                  <wp:simplePos x="0" y="0"/>
                  <wp:positionH relativeFrom="rightMargin">
                    <wp:align>right</wp:align>
                  </wp:positionH>
                  <wp:positionV relativeFrom="margin">
                    <wp:align>center</wp:align>
                  </wp:positionV>
                  <wp:extent cx="727710" cy="329565"/>
                  <wp:effectExtent l="0" t="0" r="0" b="3810"/>
                  <wp:wrapNone/>
                  <wp:docPr id="1" name="Obdĺž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3438" w:rsidRDefault="00BB3438">
                              <w:pPr>
                                <w:pBdr>
                                  <w:bottom w:val="single" w:sz="4" w:space="1" w:color="auto"/>
                                </w:pBdr>
                              </w:pPr>
                              <w:r>
                                <w:fldChar w:fldCharType="begin"/>
                              </w:r>
                              <w:r>
                                <w:instrText>PAGE   \* MERGEFORMAT</w:instrText>
                              </w:r>
                              <w:r>
                                <w:fldChar w:fldCharType="separate"/>
                              </w:r>
                              <w:r w:rsidR="00350C2E">
                                <w:rPr>
                                  <w:noProof/>
                                </w:rPr>
                                <w:t>18</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Obdĺžnik 1" o:spid="_x0000_s1026"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" o:allowincell="f" stroked="f">
                  <v:textbox>
                    <w:txbxContent>
                      <w:p w:rsidR="00BB3438" w:rsidRDefault="00BB3438">
                        <w:pPr>
                          <w:pBdr>
                            <w:bottom w:val="single" w:sz="4" w:space="1" w:color="auto"/>
                          </w:pBdr>
                        </w:pPr>
                        <w:r>
                          <w:fldChar w:fldCharType="begin"/>
                        </w:r>
                        <w:r>
                          <w:instrText>PAGE   \* MERGEFORMAT</w:instrText>
                        </w:r>
                        <w:r>
                          <w:fldChar w:fldCharType="separate"/>
                        </w:r>
                        <w:r w:rsidR="00350C2E">
                          <w:rPr>
                            <w:noProof/>
                          </w:rPr>
                          <w:t>18</w:t>
                        </w:r>
                        <w: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70B44508"/>
    <w:name w:val="WW8Num1"/>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rPr>
        <w:b w:val="0"/>
      </w:rPr>
    </w:lvl>
    <w:lvl w:ilvl="2">
      <w:start w:val="11"/>
      <w:numFmt w:val="bullet"/>
      <w:lvlText w:val="-"/>
      <w:lvlJc w:val="left"/>
      <w:pPr>
        <w:tabs>
          <w:tab w:val="num" w:pos="2340"/>
        </w:tabs>
        <w:ind w:left="2340" w:hanging="720"/>
      </w:pPr>
      <w:rPr>
        <w:rFonts w:ascii="Times New Roman" w:hAnsi="Times New Roman" w:cs="Times New Roman"/>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0000002"/>
    <w:multiLevelType w:val="singleLevel"/>
    <w:tmpl w:val="AA1EE360"/>
    <w:name w:val="WW8Num2"/>
    <w:lvl w:ilvl="0">
      <w:start w:val="1"/>
      <w:numFmt w:val="decimal"/>
      <w:lvlText w:val="%1."/>
      <w:lvlJc w:val="left"/>
      <w:pPr>
        <w:tabs>
          <w:tab w:val="num" w:pos="360"/>
        </w:tabs>
        <w:ind w:left="360" w:hanging="360"/>
      </w:pPr>
      <w:rPr>
        <w:b w:val="0"/>
        <w:strike w:val="0"/>
        <w:dstrike w:val="0"/>
        <w:u w:val="none"/>
        <w:effect w:val="none"/>
      </w:rPr>
    </w:lvl>
  </w:abstractNum>
  <w:abstractNum w:abstractNumId="2">
    <w:nsid w:val="00000003"/>
    <w:multiLevelType w:val="singleLevel"/>
    <w:tmpl w:val="9B0816A8"/>
    <w:name w:val="WW8Num3"/>
    <w:lvl w:ilvl="0">
      <w:start w:val="1"/>
      <w:numFmt w:val="decimal"/>
      <w:lvlText w:val="%1."/>
      <w:lvlJc w:val="left"/>
      <w:pPr>
        <w:tabs>
          <w:tab w:val="num" w:pos="360"/>
        </w:tabs>
        <w:ind w:left="360" w:hanging="360"/>
      </w:pPr>
      <w:rPr>
        <w:b w:val="0"/>
      </w:rPr>
    </w:lvl>
  </w:abstractNum>
  <w:abstractNum w:abstractNumId="3">
    <w:nsid w:val="00000005"/>
    <w:multiLevelType w:val="singleLevel"/>
    <w:tmpl w:val="D49ABF6A"/>
    <w:name w:val="WW8Num5"/>
    <w:lvl w:ilvl="0">
      <w:start w:val="1"/>
      <w:numFmt w:val="decimal"/>
      <w:lvlText w:val="%1."/>
      <w:lvlJc w:val="left"/>
      <w:pPr>
        <w:tabs>
          <w:tab w:val="num" w:pos="360"/>
        </w:tabs>
        <w:ind w:left="360" w:hanging="360"/>
      </w:pPr>
      <w:rPr>
        <w:b w:val="0"/>
      </w:rPr>
    </w:lvl>
  </w:abstractNum>
  <w:abstractNum w:abstractNumId="4">
    <w:nsid w:val="00000006"/>
    <w:multiLevelType w:val="multilevel"/>
    <w:tmpl w:val="D74C0AFA"/>
    <w:name w:val="WW8Num6"/>
    <w:lvl w:ilvl="0">
      <w:start w:val="1"/>
      <w:numFmt w:val="decimal"/>
      <w:lvlText w:val="%1."/>
      <w:lvlJc w:val="left"/>
      <w:pPr>
        <w:tabs>
          <w:tab w:val="num" w:pos="360"/>
        </w:tabs>
        <w:ind w:left="360" w:hanging="360"/>
      </w:pPr>
      <w:rPr>
        <w:b w:val="0"/>
      </w:rPr>
    </w:lvl>
    <w:lvl w:ilvl="1">
      <w:start w:val="1"/>
      <w:numFmt w:val="bullet"/>
      <w:lvlText w:val=""/>
      <w:lvlJc w:val="left"/>
      <w:pPr>
        <w:tabs>
          <w:tab w:val="num" w:pos="1080"/>
        </w:tabs>
        <w:ind w:left="1080" w:hanging="360"/>
      </w:pPr>
      <w:rPr>
        <w:rFonts w:ascii="Wingdings" w:hAnsi="Wingdings"/>
        <w:sz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nsid w:val="00000008"/>
    <w:multiLevelType w:val="singleLevel"/>
    <w:tmpl w:val="D95C46F0"/>
    <w:lvl w:ilvl="0">
      <w:start w:val="1"/>
      <w:numFmt w:val="lowerLetter"/>
      <w:lvlText w:val="%1)"/>
      <w:lvlJc w:val="left"/>
      <w:pPr>
        <w:tabs>
          <w:tab w:val="num" w:pos="360"/>
        </w:tabs>
        <w:ind w:left="360" w:hanging="360"/>
      </w:pPr>
      <w:rPr>
        <w:rFonts w:cs="Times New Roman"/>
        <w:b w:val="0"/>
      </w:rPr>
    </w:lvl>
  </w:abstractNum>
  <w:abstractNum w:abstractNumId="6">
    <w:nsid w:val="00000009"/>
    <w:multiLevelType w:val="multilevel"/>
    <w:tmpl w:val="01A6BAB6"/>
    <w:name w:val="WW8Num9"/>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rPr>
        <w:b w:val="0"/>
      </w:rPr>
    </w:lvl>
    <w:lvl w:ilvl="2">
      <w:start w:val="1"/>
      <w:numFmt w:val="bullet"/>
      <w:lvlText w:val=""/>
      <w:lvlJc w:val="left"/>
      <w:pPr>
        <w:tabs>
          <w:tab w:val="num" w:pos="1980"/>
        </w:tabs>
        <w:ind w:left="1980" w:hanging="360"/>
      </w:pPr>
      <w:rPr>
        <w:rFonts w:ascii="Wingdings" w:hAnsi="Wingdings" w:cs="Times New Roman"/>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nsid w:val="0000000A"/>
    <w:multiLevelType w:val="singleLevel"/>
    <w:tmpl w:val="5990599E"/>
    <w:name w:val="WW8Num10"/>
    <w:lvl w:ilvl="0">
      <w:start w:val="1"/>
      <w:numFmt w:val="decimal"/>
      <w:lvlText w:val="%1."/>
      <w:lvlJc w:val="left"/>
      <w:pPr>
        <w:tabs>
          <w:tab w:val="num" w:pos="360"/>
        </w:tabs>
        <w:ind w:left="360" w:hanging="360"/>
      </w:pPr>
      <w:rPr>
        <w:b w:val="0"/>
      </w:rPr>
    </w:lvl>
  </w:abstractNum>
  <w:abstractNum w:abstractNumId="8">
    <w:nsid w:val="0000000B"/>
    <w:multiLevelType w:val="singleLevel"/>
    <w:tmpl w:val="0000000B"/>
    <w:name w:val="WW8Num11"/>
    <w:lvl w:ilvl="0">
      <w:start w:val="1"/>
      <w:numFmt w:val="bullet"/>
      <w:lvlText w:val=""/>
      <w:lvlJc w:val="left"/>
      <w:pPr>
        <w:tabs>
          <w:tab w:val="num" w:pos="1854"/>
        </w:tabs>
        <w:ind w:left="1854" w:hanging="360"/>
      </w:pPr>
      <w:rPr>
        <w:rFonts w:ascii="Wingdings" w:hAnsi="Wingdings"/>
        <w:sz w:val="24"/>
      </w:rPr>
    </w:lvl>
  </w:abstractNum>
  <w:abstractNum w:abstractNumId="9">
    <w:nsid w:val="0000000C"/>
    <w:multiLevelType w:val="singleLevel"/>
    <w:tmpl w:val="0000000C"/>
    <w:name w:val="WW8Num12"/>
    <w:lvl w:ilvl="0">
      <w:start w:val="1"/>
      <w:numFmt w:val="bullet"/>
      <w:lvlText w:val=""/>
      <w:lvlJc w:val="left"/>
      <w:pPr>
        <w:tabs>
          <w:tab w:val="num" w:pos="720"/>
        </w:tabs>
        <w:ind w:left="720" w:hanging="360"/>
      </w:pPr>
      <w:rPr>
        <w:rFonts w:ascii="Wingdings" w:hAnsi="Wingdings"/>
        <w:sz w:val="24"/>
      </w:rPr>
    </w:lvl>
  </w:abstractNum>
  <w:abstractNum w:abstractNumId="10">
    <w:nsid w:val="018D36F4"/>
    <w:multiLevelType w:val="hybridMultilevel"/>
    <w:tmpl w:val="33244878"/>
    <w:lvl w:ilvl="0" w:tplc="B9CAFFFC">
      <w:start w:val="1"/>
      <w:numFmt w:val="decimal"/>
      <w:lvlText w:val="12.%1"/>
      <w:lvlJc w:val="left"/>
      <w:pPr>
        <w:ind w:left="502"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05E97C60"/>
    <w:multiLevelType w:val="hybridMultilevel"/>
    <w:tmpl w:val="672EA5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09274CF5"/>
    <w:multiLevelType w:val="hybridMultilevel"/>
    <w:tmpl w:val="2C40EB36"/>
    <w:lvl w:ilvl="0" w:tplc="32AA2BD0">
      <w:start w:val="927"/>
      <w:numFmt w:val="bullet"/>
      <w:lvlText w:val="-"/>
      <w:lvlJc w:val="left"/>
      <w:pPr>
        <w:ind w:left="1506" w:hanging="360"/>
      </w:pPr>
      <w:rPr>
        <w:rFonts w:ascii="Calibri" w:eastAsiaTheme="minorHAnsi" w:hAnsi="Calibri" w:cstheme="minorBidi" w:hint="default"/>
      </w:rPr>
    </w:lvl>
    <w:lvl w:ilvl="1" w:tplc="041B0003">
      <w:start w:val="1"/>
      <w:numFmt w:val="bullet"/>
      <w:lvlText w:val="o"/>
      <w:lvlJc w:val="left"/>
      <w:pPr>
        <w:ind w:left="2226" w:hanging="360"/>
      </w:pPr>
      <w:rPr>
        <w:rFonts w:ascii="Courier New" w:hAnsi="Courier New" w:cs="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cs="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cs="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13">
    <w:nsid w:val="09C573E9"/>
    <w:multiLevelType w:val="multilevel"/>
    <w:tmpl w:val="F9F82D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0D121F69"/>
    <w:multiLevelType w:val="multilevel"/>
    <w:tmpl w:val="DD800D9C"/>
    <w:lvl w:ilvl="0">
      <w:start w:val="7"/>
      <w:numFmt w:val="decimal"/>
      <w:lvlText w:val="%1"/>
      <w:lvlJc w:val="left"/>
      <w:pPr>
        <w:tabs>
          <w:tab w:val="num" w:pos="360"/>
        </w:tabs>
        <w:ind w:left="360" w:hanging="360"/>
      </w:pPr>
    </w:lvl>
    <w:lvl w:ilvl="1">
      <w:start w:val="3"/>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nsid w:val="0D220C51"/>
    <w:multiLevelType w:val="hybridMultilevel"/>
    <w:tmpl w:val="7B58638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6">
    <w:nsid w:val="0FB13019"/>
    <w:multiLevelType w:val="hybridMultilevel"/>
    <w:tmpl w:val="028CF6EC"/>
    <w:lvl w:ilvl="0" w:tplc="55FACFFE">
      <w:start w:val="1"/>
      <w:numFmt w:val="decimal"/>
      <w:lvlText w:val="11.%1"/>
      <w:lvlJc w:val="left"/>
      <w:pPr>
        <w:ind w:left="502"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nsid w:val="135E269A"/>
    <w:multiLevelType w:val="multilevel"/>
    <w:tmpl w:val="2E002B40"/>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189425B0"/>
    <w:multiLevelType w:val="hybridMultilevel"/>
    <w:tmpl w:val="29CE28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1D7430A7"/>
    <w:multiLevelType w:val="hybridMultilevel"/>
    <w:tmpl w:val="BDE69F96"/>
    <w:lvl w:ilvl="0" w:tplc="7D406FD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0">
    <w:nsid w:val="205351A2"/>
    <w:multiLevelType w:val="hybridMultilevel"/>
    <w:tmpl w:val="DCD69778"/>
    <w:lvl w:ilvl="0" w:tplc="3C18F364">
      <w:start w:val="1"/>
      <w:numFmt w:val="decimal"/>
      <w:lvlText w:val="2.%1"/>
      <w:lvlJc w:val="left"/>
      <w:pPr>
        <w:ind w:left="720" w:hanging="360"/>
      </w:pPr>
      <w:rPr>
        <w:b w:val="0"/>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nsid w:val="209A61BD"/>
    <w:multiLevelType w:val="hybridMultilevel"/>
    <w:tmpl w:val="9322E73E"/>
    <w:lvl w:ilvl="0" w:tplc="041B0017">
      <w:start w:val="1"/>
      <w:numFmt w:val="lowerLetter"/>
      <w:lvlText w:val="%1)"/>
      <w:lvlJc w:val="left"/>
      <w:pPr>
        <w:ind w:left="928" w:hanging="360"/>
      </w:p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22">
    <w:nsid w:val="2F7D7ECB"/>
    <w:multiLevelType w:val="hybridMultilevel"/>
    <w:tmpl w:val="1CB2488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32900152"/>
    <w:multiLevelType w:val="hybridMultilevel"/>
    <w:tmpl w:val="BCF4832A"/>
    <w:lvl w:ilvl="0" w:tplc="6CC8C24A">
      <w:start w:val="1"/>
      <w:numFmt w:val="decimal"/>
      <w:lvlText w:val="1.%1"/>
      <w:lvlJc w:val="left"/>
      <w:pPr>
        <w:ind w:left="720" w:hanging="360"/>
      </w:pPr>
      <w:rPr>
        <w:b w:val="0"/>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nsid w:val="34F84EFE"/>
    <w:multiLevelType w:val="hybridMultilevel"/>
    <w:tmpl w:val="364EACEC"/>
    <w:lvl w:ilvl="0" w:tplc="57BA07F6">
      <w:start w:val="1"/>
      <w:numFmt w:val="decimal"/>
      <w:lvlText w:val="5.%1"/>
      <w:lvlJc w:val="left"/>
      <w:pPr>
        <w:ind w:left="720" w:hanging="360"/>
      </w:pPr>
      <w:rPr>
        <w:b w:val="0"/>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3F2E13A0"/>
    <w:multiLevelType w:val="multilevel"/>
    <w:tmpl w:val="4BA21CEA"/>
    <w:lvl w:ilvl="0">
      <w:start w:val="5"/>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nsid w:val="412D2A11"/>
    <w:multiLevelType w:val="multilevel"/>
    <w:tmpl w:val="9906EF4E"/>
    <w:lvl w:ilvl="0">
      <w:start w:val="10"/>
      <w:numFmt w:val="decimal"/>
      <w:lvlText w:val="%1"/>
      <w:lvlJc w:val="left"/>
      <w:pPr>
        <w:ind w:left="375" w:hanging="375"/>
      </w:pPr>
      <w:rPr>
        <w:rFonts w:asciiTheme="minorHAnsi" w:hAnsiTheme="minorHAnsi" w:cs="Calibri" w:hint="default"/>
        <w:color w:val="000000"/>
      </w:rPr>
    </w:lvl>
    <w:lvl w:ilvl="1">
      <w:start w:val="1"/>
      <w:numFmt w:val="decimal"/>
      <w:lvlText w:val="%1.%2"/>
      <w:lvlJc w:val="left"/>
      <w:pPr>
        <w:ind w:left="375" w:hanging="375"/>
      </w:pPr>
      <w:rPr>
        <w:rFonts w:asciiTheme="minorHAnsi" w:hAnsiTheme="minorHAnsi" w:cs="Calibri" w:hint="default"/>
        <w:b w:val="0"/>
        <w:color w:val="000000"/>
      </w:rPr>
    </w:lvl>
    <w:lvl w:ilvl="2">
      <w:start w:val="1"/>
      <w:numFmt w:val="decimal"/>
      <w:lvlText w:val="%1.%2.%3"/>
      <w:lvlJc w:val="left"/>
      <w:pPr>
        <w:ind w:left="720" w:hanging="720"/>
      </w:pPr>
      <w:rPr>
        <w:rFonts w:asciiTheme="minorHAnsi" w:hAnsiTheme="minorHAnsi" w:cs="Calibri" w:hint="default"/>
        <w:color w:val="000000"/>
      </w:rPr>
    </w:lvl>
    <w:lvl w:ilvl="3">
      <w:start w:val="1"/>
      <w:numFmt w:val="decimal"/>
      <w:lvlText w:val="%1.%2.%3.%4"/>
      <w:lvlJc w:val="left"/>
      <w:pPr>
        <w:ind w:left="720" w:hanging="720"/>
      </w:pPr>
      <w:rPr>
        <w:rFonts w:asciiTheme="minorHAnsi" w:hAnsiTheme="minorHAnsi" w:cs="Calibri" w:hint="default"/>
        <w:color w:val="000000"/>
      </w:rPr>
    </w:lvl>
    <w:lvl w:ilvl="4">
      <w:start w:val="1"/>
      <w:numFmt w:val="decimal"/>
      <w:lvlText w:val="%1.%2.%3.%4.%5"/>
      <w:lvlJc w:val="left"/>
      <w:pPr>
        <w:ind w:left="1080" w:hanging="1080"/>
      </w:pPr>
      <w:rPr>
        <w:rFonts w:asciiTheme="minorHAnsi" w:hAnsiTheme="minorHAnsi" w:cs="Calibri" w:hint="default"/>
        <w:color w:val="000000"/>
      </w:rPr>
    </w:lvl>
    <w:lvl w:ilvl="5">
      <w:start w:val="1"/>
      <w:numFmt w:val="decimal"/>
      <w:lvlText w:val="%1.%2.%3.%4.%5.%6"/>
      <w:lvlJc w:val="left"/>
      <w:pPr>
        <w:ind w:left="1080" w:hanging="1080"/>
      </w:pPr>
      <w:rPr>
        <w:rFonts w:asciiTheme="minorHAnsi" w:hAnsiTheme="minorHAnsi" w:cs="Calibri" w:hint="default"/>
        <w:color w:val="000000"/>
      </w:rPr>
    </w:lvl>
    <w:lvl w:ilvl="6">
      <w:start w:val="1"/>
      <w:numFmt w:val="decimal"/>
      <w:lvlText w:val="%1.%2.%3.%4.%5.%6.%7"/>
      <w:lvlJc w:val="left"/>
      <w:pPr>
        <w:ind w:left="1440" w:hanging="1440"/>
      </w:pPr>
      <w:rPr>
        <w:rFonts w:asciiTheme="minorHAnsi" w:hAnsiTheme="minorHAnsi" w:cs="Calibri" w:hint="default"/>
        <w:color w:val="000000"/>
      </w:rPr>
    </w:lvl>
    <w:lvl w:ilvl="7">
      <w:start w:val="1"/>
      <w:numFmt w:val="decimal"/>
      <w:lvlText w:val="%1.%2.%3.%4.%5.%6.%7.%8"/>
      <w:lvlJc w:val="left"/>
      <w:pPr>
        <w:ind w:left="1440" w:hanging="1440"/>
      </w:pPr>
      <w:rPr>
        <w:rFonts w:asciiTheme="minorHAnsi" w:hAnsiTheme="minorHAnsi" w:cs="Calibri" w:hint="default"/>
        <w:color w:val="000000"/>
      </w:rPr>
    </w:lvl>
    <w:lvl w:ilvl="8">
      <w:start w:val="1"/>
      <w:numFmt w:val="decimal"/>
      <w:lvlText w:val="%1.%2.%3.%4.%5.%6.%7.%8.%9"/>
      <w:lvlJc w:val="left"/>
      <w:pPr>
        <w:ind w:left="1440" w:hanging="1440"/>
      </w:pPr>
      <w:rPr>
        <w:rFonts w:asciiTheme="minorHAnsi" w:hAnsiTheme="minorHAnsi" w:cs="Calibri" w:hint="default"/>
        <w:color w:val="000000"/>
      </w:rPr>
    </w:lvl>
  </w:abstractNum>
  <w:abstractNum w:abstractNumId="27">
    <w:nsid w:val="41830F68"/>
    <w:multiLevelType w:val="hybridMultilevel"/>
    <w:tmpl w:val="6100B1E0"/>
    <w:lvl w:ilvl="0" w:tplc="840064D4">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28">
    <w:nsid w:val="42950F35"/>
    <w:multiLevelType w:val="hybridMultilevel"/>
    <w:tmpl w:val="4B961CE0"/>
    <w:lvl w:ilvl="0" w:tplc="182A896C">
      <w:start w:val="1"/>
      <w:numFmt w:val="decimal"/>
      <w:lvlText w:val="9.%1"/>
      <w:lvlJc w:val="left"/>
      <w:pPr>
        <w:ind w:left="720" w:hanging="360"/>
      </w:pPr>
      <w:rPr>
        <w:b w:val="0"/>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nsid w:val="43E8646E"/>
    <w:multiLevelType w:val="multilevel"/>
    <w:tmpl w:val="3228A716"/>
    <w:lvl w:ilvl="0">
      <w:start w:val="4"/>
      <w:numFmt w:val="decimal"/>
      <w:lvlText w:val="%1"/>
      <w:lvlJc w:val="left"/>
      <w:pPr>
        <w:ind w:left="360" w:hanging="360"/>
      </w:pPr>
      <w:rPr>
        <w:rFonts w:ascii="Calibri" w:hAnsi="Calibri" w:hint="default"/>
        <w:b w:val="0"/>
      </w:rPr>
    </w:lvl>
    <w:lvl w:ilvl="1">
      <w:start w:val="1"/>
      <w:numFmt w:val="decimal"/>
      <w:lvlText w:val="%1.%2"/>
      <w:lvlJc w:val="left"/>
      <w:pPr>
        <w:ind w:left="360" w:hanging="360"/>
      </w:pPr>
      <w:rPr>
        <w:rFonts w:ascii="Calibri" w:hAnsi="Calibri" w:hint="default"/>
        <w:b w:val="0"/>
      </w:rPr>
    </w:lvl>
    <w:lvl w:ilvl="2">
      <w:start w:val="1"/>
      <w:numFmt w:val="decimal"/>
      <w:lvlText w:val="%1.%2.%3"/>
      <w:lvlJc w:val="left"/>
      <w:pPr>
        <w:ind w:left="720" w:hanging="720"/>
      </w:pPr>
      <w:rPr>
        <w:rFonts w:ascii="Calibri" w:hAnsi="Calibri" w:hint="default"/>
        <w:b w:val="0"/>
      </w:rPr>
    </w:lvl>
    <w:lvl w:ilvl="3">
      <w:start w:val="1"/>
      <w:numFmt w:val="decimal"/>
      <w:lvlText w:val="%1.%2.%3.%4"/>
      <w:lvlJc w:val="left"/>
      <w:pPr>
        <w:ind w:left="720" w:hanging="720"/>
      </w:pPr>
      <w:rPr>
        <w:rFonts w:ascii="Calibri" w:hAnsi="Calibri" w:hint="default"/>
        <w:b w:val="0"/>
      </w:rPr>
    </w:lvl>
    <w:lvl w:ilvl="4">
      <w:start w:val="1"/>
      <w:numFmt w:val="decimal"/>
      <w:lvlText w:val="%1.%2.%3.%4.%5"/>
      <w:lvlJc w:val="left"/>
      <w:pPr>
        <w:ind w:left="1080" w:hanging="1080"/>
      </w:pPr>
      <w:rPr>
        <w:rFonts w:ascii="Calibri" w:hAnsi="Calibri" w:hint="default"/>
        <w:b w:val="0"/>
      </w:rPr>
    </w:lvl>
    <w:lvl w:ilvl="5">
      <w:start w:val="1"/>
      <w:numFmt w:val="decimal"/>
      <w:lvlText w:val="%1.%2.%3.%4.%5.%6"/>
      <w:lvlJc w:val="left"/>
      <w:pPr>
        <w:ind w:left="1080" w:hanging="1080"/>
      </w:pPr>
      <w:rPr>
        <w:rFonts w:ascii="Calibri" w:hAnsi="Calibri" w:hint="default"/>
        <w:b w:val="0"/>
      </w:rPr>
    </w:lvl>
    <w:lvl w:ilvl="6">
      <w:start w:val="1"/>
      <w:numFmt w:val="decimal"/>
      <w:lvlText w:val="%1.%2.%3.%4.%5.%6.%7"/>
      <w:lvlJc w:val="left"/>
      <w:pPr>
        <w:ind w:left="1440" w:hanging="1440"/>
      </w:pPr>
      <w:rPr>
        <w:rFonts w:ascii="Calibri" w:hAnsi="Calibri" w:hint="default"/>
        <w:b w:val="0"/>
      </w:rPr>
    </w:lvl>
    <w:lvl w:ilvl="7">
      <w:start w:val="1"/>
      <w:numFmt w:val="decimal"/>
      <w:lvlText w:val="%1.%2.%3.%4.%5.%6.%7.%8"/>
      <w:lvlJc w:val="left"/>
      <w:pPr>
        <w:ind w:left="1440" w:hanging="1440"/>
      </w:pPr>
      <w:rPr>
        <w:rFonts w:ascii="Calibri" w:hAnsi="Calibri" w:hint="default"/>
        <w:b w:val="0"/>
      </w:rPr>
    </w:lvl>
    <w:lvl w:ilvl="8">
      <w:start w:val="1"/>
      <w:numFmt w:val="decimal"/>
      <w:lvlText w:val="%1.%2.%3.%4.%5.%6.%7.%8.%9"/>
      <w:lvlJc w:val="left"/>
      <w:pPr>
        <w:ind w:left="1800" w:hanging="1800"/>
      </w:pPr>
      <w:rPr>
        <w:rFonts w:ascii="Calibri" w:hAnsi="Calibri" w:hint="default"/>
        <w:b w:val="0"/>
      </w:rPr>
    </w:lvl>
  </w:abstractNum>
  <w:abstractNum w:abstractNumId="30">
    <w:nsid w:val="47D74106"/>
    <w:multiLevelType w:val="multilevel"/>
    <w:tmpl w:val="6884F6F6"/>
    <w:lvl w:ilvl="0">
      <w:start w:val="3"/>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31">
    <w:nsid w:val="48FC4091"/>
    <w:multiLevelType w:val="hybridMultilevel"/>
    <w:tmpl w:val="E4AE8F70"/>
    <w:lvl w:ilvl="0" w:tplc="4A0E80D0">
      <w:start w:val="1"/>
      <w:numFmt w:val="decimal"/>
      <w:lvlText w:val="6.%1"/>
      <w:lvlJc w:val="left"/>
      <w:pPr>
        <w:ind w:left="720" w:hanging="360"/>
      </w:pPr>
      <w:rPr>
        <w:b w:val="0"/>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nsid w:val="4A6C4602"/>
    <w:multiLevelType w:val="hybridMultilevel"/>
    <w:tmpl w:val="CCC88B16"/>
    <w:lvl w:ilvl="0" w:tplc="65781404">
      <w:start w:val="1"/>
      <w:numFmt w:val="decimal"/>
      <w:lvlText w:val="8.%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nsid w:val="4F3E4BFA"/>
    <w:multiLevelType w:val="multilevel"/>
    <w:tmpl w:val="0BBA4CC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nsid w:val="4FCE48CD"/>
    <w:multiLevelType w:val="multilevel"/>
    <w:tmpl w:val="5BA89F7E"/>
    <w:lvl w:ilvl="0">
      <w:start w:val="11"/>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4FF23C52"/>
    <w:multiLevelType w:val="multilevel"/>
    <w:tmpl w:val="5A9464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3E823D8"/>
    <w:multiLevelType w:val="hybridMultilevel"/>
    <w:tmpl w:val="2118F75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55C76EA8"/>
    <w:multiLevelType w:val="multilevel"/>
    <w:tmpl w:val="04825DE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58C67074"/>
    <w:multiLevelType w:val="multilevel"/>
    <w:tmpl w:val="B7D29EC6"/>
    <w:lvl w:ilvl="0">
      <w:start w:val="11"/>
      <w:numFmt w:val="decimal"/>
      <w:lvlText w:val="%1"/>
      <w:lvlJc w:val="left"/>
      <w:pPr>
        <w:ind w:left="480" w:hanging="480"/>
      </w:pPr>
      <w:rPr>
        <w:rFonts w:hint="default"/>
      </w:rPr>
    </w:lvl>
    <w:lvl w:ilvl="1">
      <w:start w:val="10"/>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9">
    <w:nsid w:val="5EF769CC"/>
    <w:multiLevelType w:val="multilevel"/>
    <w:tmpl w:val="2E92F1A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b w:val="0"/>
        <w:i w:val="0"/>
        <w:color w:val="auto"/>
        <w:sz w:val="22"/>
        <w:szCs w:val="22"/>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0">
    <w:nsid w:val="5FE75E1C"/>
    <w:multiLevelType w:val="hybridMultilevel"/>
    <w:tmpl w:val="66C4F9DE"/>
    <w:lvl w:ilvl="0" w:tplc="4382214E">
      <w:start w:val="1"/>
      <w:numFmt w:val="decimal"/>
      <w:lvlText w:val="10.%1"/>
      <w:lvlJc w:val="left"/>
      <w:pPr>
        <w:ind w:left="720" w:hanging="360"/>
      </w:pPr>
      <w:rPr>
        <w:b w:val="0"/>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nsid w:val="67DB0983"/>
    <w:multiLevelType w:val="multilevel"/>
    <w:tmpl w:val="0B0882B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2">
    <w:nsid w:val="6A6023F4"/>
    <w:multiLevelType w:val="hybridMultilevel"/>
    <w:tmpl w:val="01B03832"/>
    <w:lvl w:ilvl="0" w:tplc="11F8A214">
      <w:start w:val="1"/>
      <w:numFmt w:val="decimal"/>
      <w:lvlText w:val="3.%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3">
    <w:nsid w:val="6C705E48"/>
    <w:multiLevelType w:val="hybridMultilevel"/>
    <w:tmpl w:val="364EACEC"/>
    <w:lvl w:ilvl="0" w:tplc="57BA07F6">
      <w:start w:val="1"/>
      <w:numFmt w:val="decimal"/>
      <w:lvlText w:val="5.%1"/>
      <w:lvlJc w:val="left"/>
      <w:pPr>
        <w:ind w:left="720" w:hanging="360"/>
      </w:pPr>
      <w:rPr>
        <w:b w:val="0"/>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nsid w:val="6E3B1F3F"/>
    <w:multiLevelType w:val="hybridMultilevel"/>
    <w:tmpl w:val="ECB46BFC"/>
    <w:lvl w:ilvl="0" w:tplc="8B26C53A">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73525E65"/>
    <w:multiLevelType w:val="hybridMultilevel"/>
    <w:tmpl w:val="2AB821EA"/>
    <w:lvl w:ilvl="0" w:tplc="041B0017">
      <w:start w:val="1"/>
      <w:numFmt w:val="lowerLetter"/>
      <w:lvlText w:val="%1)"/>
      <w:lvlJc w:val="left"/>
      <w:pPr>
        <w:ind w:left="1353"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6">
    <w:nsid w:val="7C4079DD"/>
    <w:multiLevelType w:val="multilevel"/>
    <w:tmpl w:val="B550556C"/>
    <w:lvl w:ilvl="0">
      <w:start w:val="10"/>
      <w:numFmt w:val="decimal"/>
      <w:lvlText w:val="%1"/>
      <w:lvlJc w:val="left"/>
      <w:pPr>
        <w:ind w:left="375" w:hanging="375"/>
      </w:pPr>
      <w:rPr>
        <w:rFonts w:asciiTheme="minorHAnsi" w:hAnsiTheme="minorHAnsi" w:cs="Calibri" w:hint="default"/>
        <w:color w:val="000000"/>
      </w:rPr>
    </w:lvl>
    <w:lvl w:ilvl="1">
      <w:start w:val="1"/>
      <w:numFmt w:val="decimal"/>
      <w:lvlText w:val="%1.%2"/>
      <w:lvlJc w:val="left"/>
      <w:pPr>
        <w:ind w:left="375" w:hanging="375"/>
      </w:pPr>
      <w:rPr>
        <w:rFonts w:asciiTheme="minorHAnsi" w:hAnsiTheme="minorHAnsi" w:cs="Calibri" w:hint="default"/>
        <w:color w:val="000000"/>
      </w:rPr>
    </w:lvl>
    <w:lvl w:ilvl="2">
      <w:start w:val="1"/>
      <w:numFmt w:val="decimal"/>
      <w:lvlText w:val="%1.%2.%3"/>
      <w:lvlJc w:val="left"/>
      <w:pPr>
        <w:ind w:left="720" w:hanging="720"/>
      </w:pPr>
      <w:rPr>
        <w:rFonts w:asciiTheme="minorHAnsi" w:hAnsiTheme="minorHAnsi" w:cs="Calibri" w:hint="default"/>
        <w:color w:val="000000"/>
      </w:rPr>
    </w:lvl>
    <w:lvl w:ilvl="3">
      <w:start w:val="1"/>
      <w:numFmt w:val="decimal"/>
      <w:lvlText w:val="%1.%2.%3.%4"/>
      <w:lvlJc w:val="left"/>
      <w:pPr>
        <w:ind w:left="720" w:hanging="720"/>
      </w:pPr>
      <w:rPr>
        <w:rFonts w:asciiTheme="minorHAnsi" w:hAnsiTheme="minorHAnsi" w:cs="Calibri" w:hint="default"/>
        <w:color w:val="000000"/>
      </w:rPr>
    </w:lvl>
    <w:lvl w:ilvl="4">
      <w:start w:val="1"/>
      <w:numFmt w:val="decimal"/>
      <w:lvlText w:val="%1.%2.%3.%4.%5"/>
      <w:lvlJc w:val="left"/>
      <w:pPr>
        <w:ind w:left="1080" w:hanging="1080"/>
      </w:pPr>
      <w:rPr>
        <w:rFonts w:asciiTheme="minorHAnsi" w:hAnsiTheme="minorHAnsi" w:cs="Calibri" w:hint="default"/>
        <w:color w:val="000000"/>
      </w:rPr>
    </w:lvl>
    <w:lvl w:ilvl="5">
      <w:start w:val="1"/>
      <w:numFmt w:val="decimal"/>
      <w:lvlText w:val="%1.%2.%3.%4.%5.%6"/>
      <w:lvlJc w:val="left"/>
      <w:pPr>
        <w:ind w:left="1080" w:hanging="1080"/>
      </w:pPr>
      <w:rPr>
        <w:rFonts w:asciiTheme="minorHAnsi" w:hAnsiTheme="minorHAnsi" w:cs="Calibri" w:hint="default"/>
        <w:color w:val="000000"/>
      </w:rPr>
    </w:lvl>
    <w:lvl w:ilvl="6">
      <w:start w:val="1"/>
      <w:numFmt w:val="decimal"/>
      <w:lvlText w:val="%1.%2.%3.%4.%5.%6.%7"/>
      <w:lvlJc w:val="left"/>
      <w:pPr>
        <w:ind w:left="1440" w:hanging="1440"/>
      </w:pPr>
      <w:rPr>
        <w:rFonts w:asciiTheme="minorHAnsi" w:hAnsiTheme="minorHAnsi" w:cs="Calibri" w:hint="default"/>
        <w:color w:val="000000"/>
      </w:rPr>
    </w:lvl>
    <w:lvl w:ilvl="7">
      <w:start w:val="1"/>
      <w:numFmt w:val="decimal"/>
      <w:lvlText w:val="%1.%2.%3.%4.%5.%6.%7.%8"/>
      <w:lvlJc w:val="left"/>
      <w:pPr>
        <w:ind w:left="1440" w:hanging="1440"/>
      </w:pPr>
      <w:rPr>
        <w:rFonts w:asciiTheme="minorHAnsi" w:hAnsiTheme="minorHAnsi" w:cs="Calibri" w:hint="default"/>
        <w:color w:val="000000"/>
      </w:rPr>
    </w:lvl>
    <w:lvl w:ilvl="8">
      <w:start w:val="1"/>
      <w:numFmt w:val="decimal"/>
      <w:lvlText w:val="%1.%2.%3.%4.%5.%6.%7.%8.%9"/>
      <w:lvlJc w:val="left"/>
      <w:pPr>
        <w:ind w:left="1440" w:hanging="1440"/>
      </w:pPr>
      <w:rPr>
        <w:rFonts w:asciiTheme="minorHAnsi" w:hAnsiTheme="minorHAnsi" w:cs="Calibri" w:hint="default"/>
        <w:color w:val="000000"/>
      </w:rPr>
    </w:lvl>
  </w:abstractNum>
  <w:abstractNum w:abstractNumId="47">
    <w:nsid w:val="7F0B2F22"/>
    <w:multiLevelType w:val="hybridMultilevel"/>
    <w:tmpl w:val="BACE06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4"/>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num>
  <w:num w:numId="16">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7"/>
    <w:lvlOverride w:ilvl="0">
      <w:startOverride w:val="1"/>
    </w:lvlOverride>
  </w:num>
  <w:num w:numId="20">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2"/>
    <w:lvlOverride w:ilvl="0">
      <w:startOverride w:val="1"/>
    </w:lvlOverride>
  </w:num>
  <w:num w:numId="23">
    <w:abstractNumId w:val="1"/>
    <w:lvlOverride w:ilvl="0">
      <w:startOverride w:val="1"/>
    </w:lvlOverride>
  </w:num>
  <w:num w:numId="24">
    <w:abstractNumId w:val="29"/>
  </w:num>
  <w:num w:numId="25">
    <w:abstractNumId w:val="19"/>
  </w:num>
  <w:num w:numId="26">
    <w:abstractNumId w:val="12"/>
  </w:num>
  <w:num w:numId="27">
    <w:abstractNumId w:val="24"/>
  </w:num>
  <w:num w:numId="28">
    <w:abstractNumId w:val="15"/>
  </w:num>
  <w:num w:numId="29">
    <w:abstractNumId w:val="25"/>
  </w:num>
  <w:num w:numId="30">
    <w:abstractNumId w:val="17"/>
  </w:num>
  <w:num w:numId="31">
    <w:abstractNumId w:val="33"/>
  </w:num>
  <w:num w:numId="32">
    <w:abstractNumId w:val="30"/>
  </w:num>
  <w:num w:numId="33">
    <w:abstractNumId w:val="18"/>
  </w:num>
  <w:num w:numId="34">
    <w:abstractNumId w:val="47"/>
  </w:num>
  <w:num w:numId="35">
    <w:abstractNumId w:val="21"/>
  </w:num>
  <w:num w:numId="36">
    <w:abstractNumId w:val="45"/>
  </w:num>
  <w:num w:numId="37">
    <w:abstractNumId w:val="22"/>
  </w:num>
  <w:num w:numId="38">
    <w:abstractNumId w:val="38"/>
  </w:num>
  <w:num w:numId="39">
    <w:abstractNumId w:val="34"/>
  </w:num>
  <w:num w:numId="40">
    <w:abstractNumId w:val="11"/>
  </w:num>
  <w:num w:numId="41">
    <w:abstractNumId w:val="39"/>
  </w:num>
  <w:num w:numId="42">
    <w:abstractNumId w:val="35"/>
  </w:num>
  <w:num w:numId="43">
    <w:abstractNumId w:val="13"/>
  </w:num>
  <w:num w:numId="44">
    <w:abstractNumId w:val="37"/>
  </w:num>
  <w:num w:numId="45">
    <w:abstractNumId w:val="36"/>
  </w:num>
  <w:num w:numId="46">
    <w:abstractNumId w:val="46"/>
  </w:num>
  <w:num w:numId="47">
    <w:abstractNumId w:val="26"/>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4D9"/>
    <w:rsid w:val="00026527"/>
    <w:rsid w:val="00033BD9"/>
    <w:rsid w:val="00035893"/>
    <w:rsid w:val="00073B0B"/>
    <w:rsid w:val="00081D82"/>
    <w:rsid w:val="00091EFC"/>
    <w:rsid w:val="000C1229"/>
    <w:rsid w:val="000C3952"/>
    <w:rsid w:val="000E66A5"/>
    <w:rsid w:val="0011313F"/>
    <w:rsid w:val="0011698E"/>
    <w:rsid w:val="0012552D"/>
    <w:rsid w:val="001711D7"/>
    <w:rsid w:val="00191826"/>
    <w:rsid w:val="00192D03"/>
    <w:rsid w:val="001C032A"/>
    <w:rsid w:val="001E47B7"/>
    <w:rsid w:val="001E4D4D"/>
    <w:rsid w:val="00212E95"/>
    <w:rsid w:val="0021393B"/>
    <w:rsid w:val="0022103F"/>
    <w:rsid w:val="002258BE"/>
    <w:rsid w:val="00245118"/>
    <w:rsid w:val="002876BD"/>
    <w:rsid w:val="002A3200"/>
    <w:rsid w:val="002F14B3"/>
    <w:rsid w:val="00325070"/>
    <w:rsid w:val="00335665"/>
    <w:rsid w:val="00350C2E"/>
    <w:rsid w:val="003860C6"/>
    <w:rsid w:val="00393FBE"/>
    <w:rsid w:val="003A51CD"/>
    <w:rsid w:val="003A654D"/>
    <w:rsid w:val="003C3310"/>
    <w:rsid w:val="003E0726"/>
    <w:rsid w:val="004007F9"/>
    <w:rsid w:val="00414D1C"/>
    <w:rsid w:val="00416D97"/>
    <w:rsid w:val="004352F5"/>
    <w:rsid w:val="00435C99"/>
    <w:rsid w:val="00467C17"/>
    <w:rsid w:val="00486009"/>
    <w:rsid w:val="004B5F86"/>
    <w:rsid w:val="004B7D6F"/>
    <w:rsid w:val="004C2945"/>
    <w:rsid w:val="004C5D38"/>
    <w:rsid w:val="004C6F27"/>
    <w:rsid w:val="004D312B"/>
    <w:rsid w:val="0054168A"/>
    <w:rsid w:val="00542446"/>
    <w:rsid w:val="005564DE"/>
    <w:rsid w:val="005631FF"/>
    <w:rsid w:val="005647C6"/>
    <w:rsid w:val="00574CEB"/>
    <w:rsid w:val="0057594E"/>
    <w:rsid w:val="005763BC"/>
    <w:rsid w:val="005804D9"/>
    <w:rsid w:val="005C2DAF"/>
    <w:rsid w:val="005F7D6C"/>
    <w:rsid w:val="00626A5A"/>
    <w:rsid w:val="006350DA"/>
    <w:rsid w:val="00661627"/>
    <w:rsid w:val="00672D73"/>
    <w:rsid w:val="006B6D72"/>
    <w:rsid w:val="006D3C93"/>
    <w:rsid w:val="00712D05"/>
    <w:rsid w:val="00737CD8"/>
    <w:rsid w:val="00757F71"/>
    <w:rsid w:val="00765507"/>
    <w:rsid w:val="0076761E"/>
    <w:rsid w:val="00785660"/>
    <w:rsid w:val="007C6D9C"/>
    <w:rsid w:val="007E55D4"/>
    <w:rsid w:val="007F2903"/>
    <w:rsid w:val="007F7AD2"/>
    <w:rsid w:val="00810C31"/>
    <w:rsid w:val="00826C21"/>
    <w:rsid w:val="008575E7"/>
    <w:rsid w:val="008963FE"/>
    <w:rsid w:val="008B252F"/>
    <w:rsid w:val="008C72B8"/>
    <w:rsid w:val="008E16D6"/>
    <w:rsid w:val="00945D1A"/>
    <w:rsid w:val="00946ACD"/>
    <w:rsid w:val="009526EC"/>
    <w:rsid w:val="00964BA5"/>
    <w:rsid w:val="00965F8C"/>
    <w:rsid w:val="0099548C"/>
    <w:rsid w:val="009A1DBD"/>
    <w:rsid w:val="009A550B"/>
    <w:rsid w:val="009B49CA"/>
    <w:rsid w:val="00A06313"/>
    <w:rsid w:val="00A22738"/>
    <w:rsid w:val="00A2771D"/>
    <w:rsid w:val="00A318D7"/>
    <w:rsid w:val="00A53BB4"/>
    <w:rsid w:val="00A72093"/>
    <w:rsid w:val="00A91C7A"/>
    <w:rsid w:val="00AB0742"/>
    <w:rsid w:val="00AB4566"/>
    <w:rsid w:val="00AB5683"/>
    <w:rsid w:val="00AC4450"/>
    <w:rsid w:val="00AD4693"/>
    <w:rsid w:val="00AF298D"/>
    <w:rsid w:val="00B022AD"/>
    <w:rsid w:val="00B32F9A"/>
    <w:rsid w:val="00B418A2"/>
    <w:rsid w:val="00B42D87"/>
    <w:rsid w:val="00B476A9"/>
    <w:rsid w:val="00B707DF"/>
    <w:rsid w:val="00B80F78"/>
    <w:rsid w:val="00B95DA4"/>
    <w:rsid w:val="00BA3625"/>
    <w:rsid w:val="00BA4195"/>
    <w:rsid w:val="00BA7CE0"/>
    <w:rsid w:val="00BB149C"/>
    <w:rsid w:val="00BB3438"/>
    <w:rsid w:val="00BC2048"/>
    <w:rsid w:val="00BC7F33"/>
    <w:rsid w:val="00BE1208"/>
    <w:rsid w:val="00BE49C0"/>
    <w:rsid w:val="00C070B1"/>
    <w:rsid w:val="00C07C31"/>
    <w:rsid w:val="00C22C42"/>
    <w:rsid w:val="00C31838"/>
    <w:rsid w:val="00C33D00"/>
    <w:rsid w:val="00C40A24"/>
    <w:rsid w:val="00C63448"/>
    <w:rsid w:val="00C8501C"/>
    <w:rsid w:val="00CA1F20"/>
    <w:rsid w:val="00CB0FC6"/>
    <w:rsid w:val="00CB56DD"/>
    <w:rsid w:val="00CD246A"/>
    <w:rsid w:val="00CD3E3C"/>
    <w:rsid w:val="00D07579"/>
    <w:rsid w:val="00D11C6B"/>
    <w:rsid w:val="00D229B8"/>
    <w:rsid w:val="00D3145F"/>
    <w:rsid w:val="00D41E9A"/>
    <w:rsid w:val="00D47376"/>
    <w:rsid w:val="00D50CFF"/>
    <w:rsid w:val="00D6723D"/>
    <w:rsid w:val="00D95EAE"/>
    <w:rsid w:val="00DE55FE"/>
    <w:rsid w:val="00DF4E95"/>
    <w:rsid w:val="00E01E96"/>
    <w:rsid w:val="00E45F61"/>
    <w:rsid w:val="00EA0763"/>
    <w:rsid w:val="00EC1B60"/>
    <w:rsid w:val="00F470D6"/>
    <w:rsid w:val="00F6031F"/>
    <w:rsid w:val="00F64F7E"/>
    <w:rsid w:val="00F7441B"/>
    <w:rsid w:val="00FD11D7"/>
    <w:rsid w:val="00FE28ED"/>
    <w:rsid w:val="00FE41C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86009"/>
    <w:pPr>
      <w:spacing w:after="0" w:line="240" w:lineRule="auto"/>
    </w:pPr>
    <w:rPr>
      <w:rFonts w:ascii="Times New Roman" w:eastAsia="Times New Roman" w:hAnsi="Times New Roman" w:cs="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486009"/>
    <w:pPr>
      <w:ind w:left="720"/>
      <w:contextualSpacing/>
    </w:pPr>
  </w:style>
  <w:style w:type="character" w:customStyle="1" w:styleId="OdsekzoznamuChar">
    <w:name w:val="Odsek zoznamu Char"/>
    <w:basedOn w:val="Predvolenpsmoodseku"/>
    <w:link w:val="Odsekzoznamu"/>
    <w:uiPriority w:val="34"/>
    <w:rsid w:val="00486009"/>
    <w:rPr>
      <w:rFonts w:ascii="Times New Roman" w:eastAsia="Times New Roman" w:hAnsi="Times New Roman" w:cs="Times New Roman"/>
      <w:sz w:val="20"/>
      <w:szCs w:val="20"/>
      <w:lang w:eastAsia="sk-SK"/>
    </w:rPr>
  </w:style>
  <w:style w:type="character" w:styleId="Hypertextovprepojenie">
    <w:name w:val="Hyperlink"/>
    <w:basedOn w:val="Predvolenpsmoodseku"/>
    <w:uiPriority w:val="99"/>
    <w:rsid w:val="00486009"/>
    <w:rPr>
      <w:rFonts w:cs="Times New Roman"/>
      <w:color w:val="0000FF"/>
      <w:u w:val="single"/>
    </w:rPr>
  </w:style>
  <w:style w:type="paragraph" w:styleId="Zkladntext">
    <w:name w:val="Body Text"/>
    <w:basedOn w:val="Normlny"/>
    <w:link w:val="ZkladntextChar"/>
    <w:rsid w:val="00486009"/>
    <w:pPr>
      <w:spacing w:after="120"/>
    </w:pPr>
  </w:style>
  <w:style w:type="character" w:customStyle="1" w:styleId="ZkladntextChar">
    <w:name w:val="Základný text Char"/>
    <w:basedOn w:val="Predvolenpsmoodseku"/>
    <w:link w:val="Zkladntext"/>
    <w:rsid w:val="00486009"/>
    <w:rPr>
      <w:rFonts w:ascii="Times New Roman" w:eastAsia="Times New Roman" w:hAnsi="Times New Roman" w:cs="Times New Roman"/>
      <w:sz w:val="20"/>
      <w:szCs w:val="20"/>
      <w:lang w:eastAsia="sk-SK"/>
    </w:rPr>
  </w:style>
  <w:style w:type="paragraph" w:customStyle="1" w:styleId="OdsekzoznamuCalibri">
    <w:name w:val="Odsek zoznamu + Calibri"/>
    <w:aliases w:val="11 pt"/>
    <w:basedOn w:val="Odsekzoznamu"/>
    <w:rsid w:val="00486009"/>
    <w:pPr>
      <w:widowControl w:val="0"/>
      <w:shd w:val="clear" w:color="auto" w:fill="FFFFFF"/>
      <w:autoSpaceDE w:val="0"/>
      <w:autoSpaceDN w:val="0"/>
      <w:adjustRightInd w:val="0"/>
      <w:spacing w:before="120"/>
      <w:ind w:left="0"/>
      <w:jc w:val="both"/>
    </w:pPr>
    <w:rPr>
      <w:rFonts w:ascii="Calibri" w:hAnsi="Calibri" w:cs="Calibri"/>
      <w:sz w:val="22"/>
      <w:szCs w:val="22"/>
      <w:lang w:eastAsia="ar-SA"/>
    </w:rPr>
  </w:style>
  <w:style w:type="paragraph" w:styleId="Hlavika">
    <w:name w:val="header"/>
    <w:basedOn w:val="Normlny"/>
    <w:link w:val="HlavikaChar"/>
    <w:uiPriority w:val="99"/>
    <w:unhideWhenUsed/>
    <w:rsid w:val="00486009"/>
    <w:pPr>
      <w:tabs>
        <w:tab w:val="center" w:pos="4536"/>
        <w:tab w:val="right" w:pos="9072"/>
      </w:tabs>
    </w:pPr>
  </w:style>
  <w:style w:type="character" w:customStyle="1" w:styleId="HlavikaChar">
    <w:name w:val="Hlavička Char"/>
    <w:basedOn w:val="Predvolenpsmoodseku"/>
    <w:link w:val="Hlavika"/>
    <w:uiPriority w:val="99"/>
    <w:rsid w:val="00486009"/>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486009"/>
    <w:pPr>
      <w:tabs>
        <w:tab w:val="center" w:pos="4536"/>
        <w:tab w:val="right" w:pos="9072"/>
      </w:tabs>
    </w:pPr>
  </w:style>
  <w:style w:type="character" w:customStyle="1" w:styleId="PtaChar">
    <w:name w:val="Päta Char"/>
    <w:basedOn w:val="Predvolenpsmoodseku"/>
    <w:link w:val="Pta"/>
    <w:uiPriority w:val="99"/>
    <w:rsid w:val="00486009"/>
    <w:rPr>
      <w:rFonts w:ascii="Times New Roman" w:eastAsia="Times New Roman" w:hAnsi="Times New Roman" w:cs="Times New Roman"/>
      <w:sz w:val="20"/>
      <w:szCs w:val="20"/>
      <w:lang w:eastAsia="sk-SK"/>
    </w:rPr>
  </w:style>
  <w:style w:type="paragraph" w:styleId="Obyajntext">
    <w:name w:val="Plain Text"/>
    <w:basedOn w:val="Normlny"/>
    <w:link w:val="ObyajntextChar"/>
    <w:uiPriority w:val="99"/>
    <w:semiHidden/>
    <w:unhideWhenUsed/>
    <w:rsid w:val="00C31838"/>
    <w:rPr>
      <w:rFonts w:ascii="Calibri" w:eastAsiaTheme="minorHAnsi" w:hAnsi="Calibri" w:cstheme="minorBidi"/>
      <w:sz w:val="22"/>
      <w:szCs w:val="21"/>
      <w:lang w:eastAsia="en-US"/>
    </w:rPr>
  </w:style>
  <w:style w:type="character" w:customStyle="1" w:styleId="ObyajntextChar">
    <w:name w:val="Obyčajný text Char"/>
    <w:basedOn w:val="Predvolenpsmoodseku"/>
    <w:link w:val="Obyajntext"/>
    <w:uiPriority w:val="99"/>
    <w:semiHidden/>
    <w:rsid w:val="00C31838"/>
    <w:rPr>
      <w:rFonts w:ascii="Calibri" w:hAnsi="Calibri"/>
      <w:szCs w:val="21"/>
    </w:rPr>
  </w:style>
  <w:style w:type="paragraph" w:styleId="Textbubliny">
    <w:name w:val="Balloon Text"/>
    <w:basedOn w:val="Normlny"/>
    <w:link w:val="TextbublinyChar"/>
    <w:uiPriority w:val="99"/>
    <w:semiHidden/>
    <w:unhideWhenUsed/>
    <w:rsid w:val="00D11C6B"/>
    <w:rPr>
      <w:rFonts w:ascii="Segoe UI" w:hAnsi="Segoe UI" w:cs="Segoe UI"/>
      <w:sz w:val="18"/>
      <w:szCs w:val="18"/>
    </w:rPr>
  </w:style>
  <w:style w:type="character" w:customStyle="1" w:styleId="TextbublinyChar">
    <w:name w:val="Text bubliny Char"/>
    <w:basedOn w:val="Predvolenpsmoodseku"/>
    <w:link w:val="Textbubliny"/>
    <w:uiPriority w:val="99"/>
    <w:semiHidden/>
    <w:rsid w:val="00D11C6B"/>
    <w:rPr>
      <w:rFonts w:ascii="Segoe UI" w:eastAsia="Times New Roman" w:hAnsi="Segoe UI" w:cs="Segoe UI"/>
      <w:sz w:val="18"/>
      <w:szCs w:val="18"/>
      <w:lang w:eastAsia="sk-SK"/>
    </w:rPr>
  </w:style>
  <w:style w:type="paragraph" w:customStyle="1" w:styleId="Textvysvetlivky1">
    <w:name w:val="Text vysvetlivky1"/>
    <w:basedOn w:val="Normlny"/>
    <w:link w:val="TextvysvetlivkyChar"/>
    <w:semiHidden/>
    <w:rsid w:val="00026527"/>
    <w:pPr>
      <w:spacing w:after="240"/>
      <w:jc w:val="both"/>
    </w:pPr>
    <w:rPr>
      <w:lang w:val="fr-FR" w:eastAsia="cs-CZ"/>
    </w:rPr>
  </w:style>
  <w:style w:type="character" w:customStyle="1" w:styleId="TextvysvetlivkyChar">
    <w:name w:val="Text vysvetlivky Char"/>
    <w:link w:val="Textvysvetlivky1"/>
    <w:semiHidden/>
    <w:rsid w:val="00026527"/>
    <w:rPr>
      <w:rFonts w:ascii="Times New Roman" w:eastAsia="Times New Roman" w:hAnsi="Times New Roman" w:cs="Times New Roman"/>
      <w:sz w:val="20"/>
      <w:szCs w:val="20"/>
      <w:lang w:val="fr-FR" w:eastAsia="cs-CZ"/>
    </w:rPr>
  </w:style>
  <w:style w:type="paragraph" w:customStyle="1" w:styleId="Telo">
    <w:name w:val="Telo"/>
    <w:rsid w:val="00BC2048"/>
    <w:pPr>
      <w:pBdr>
        <w:top w:val="nil"/>
        <w:left w:val="nil"/>
        <w:bottom w:val="nil"/>
        <w:right w:val="nil"/>
        <w:between w:val="nil"/>
        <w:bar w:val="nil"/>
      </w:pBdr>
      <w:spacing w:after="0" w:line="240" w:lineRule="auto"/>
    </w:pPr>
    <w:rPr>
      <w:rFonts w:ascii="Arial" w:eastAsia="Arial Unicode MS" w:hAnsi="Arial Unicode MS" w:cs="Arial Unicode MS"/>
      <w:color w:val="000000"/>
      <w:sz w:val="20"/>
      <w:szCs w:val="20"/>
      <w:u w:color="000000"/>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86009"/>
    <w:pPr>
      <w:spacing w:after="0" w:line="240" w:lineRule="auto"/>
    </w:pPr>
    <w:rPr>
      <w:rFonts w:ascii="Times New Roman" w:eastAsia="Times New Roman" w:hAnsi="Times New Roman" w:cs="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486009"/>
    <w:pPr>
      <w:ind w:left="720"/>
      <w:contextualSpacing/>
    </w:pPr>
  </w:style>
  <w:style w:type="character" w:customStyle="1" w:styleId="OdsekzoznamuChar">
    <w:name w:val="Odsek zoznamu Char"/>
    <w:basedOn w:val="Predvolenpsmoodseku"/>
    <w:link w:val="Odsekzoznamu"/>
    <w:uiPriority w:val="34"/>
    <w:rsid w:val="00486009"/>
    <w:rPr>
      <w:rFonts w:ascii="Times New Roman" w:eastAsia="Times New Roman" w:hAnsi="Times New Roman" w:cs="Times New Roman"/>
      <w:sz w:val="20"/>
      <w:szCs w:val="20"/>
      <w:lang w:eastAsia="sk-SK"/>
    </w:rPr>
  </w:style>
  <w:style w:type="character" w:styleId="Hypertextovprepojenie">
    <w:name w:val="Hyperlink"/>
    <w:basedOn w:val="Predvolenpsmoodseku"/>
    <w:uiPriority w:val="99"/>
    <w:rsid w:val="00486009"/>
    <w:rPr>
      <w:rFonts w:cs="Times New Roman"/>
      <w:color w:val="0000FF"/>
      <w:u w:val="single"/>
    </w:rPr>
  </w:style>
  <w:style w:type="paragraph" w:styleId="Zkladntext">
    <w:name w:val="Body Text"/>
    <w:basedOn w:val="Normlny"/>
    <w:link w:val="ZkladntextChar"/>
    <w:rsid w:val="00486009"/>
    <w:pPr>
      <w:spacing w:after="120"/>
    </w:pPr>
  </w:style>
  <w:style w:type="character" w:customStyle="1" w:styleId="ZkladntextChar">
    <w:name w:val="Základný text Char"/>
    <w:basedOn w:val="Predvolenpsmoodseku"/>
    <w:link w:val="Zkladntext"/>
    <w:rsid w:val="00486009"/>
    <w:rPr>
      <w:rFonts w:ascii="Times New Roman" w:eastAsia="Times New Roman" w:hAnsi="Times New Roman" w:cs="Times New Roman"/>
      <w:sz w:val="20"/>
      <w:szCs w:val="20"/>
      <w:lang w:eastAsia="sk-SK"/>
    </w:rPr>
  </w:style>
  <w:style w:type="paragraph" w:customStyle="1" w:styleId="OdsekzoznamuCalibri">
    <w:name w:val="Odsek zoznamu + Calibri"/>
    <w:aliases w:val="11 pt"/>
    <w:basedOn w:val="Odsekzoznamu"/>
    <w:rsid w:val="00486009"/>
    <w:pPr>
      <w:widowControl w:val="0"/>
      <w:shd w:val="clear" w:color="auto" w:fill="FFFFFF"/>
      <w:autoSpaceDE w:val="0"/>
      <w:autoSpaceDN w:val="0"/>
      <w:adjustRightInd w:val="0"/>
      <w:spacing w:before="120"/>
      <w:ind w:left="0"/>
      <w:jc w:val="both"/>
    </w:pPr>
    <w:rPr>
      <w:rFonts w:ascii="Calibri" w:hAnsi="Calibri" w:cs="Calibri"/>
      <w:sz w:val="22"/>
      <w:szCs w:val="22"/>
      <w:lang w:eastAsia="ar-SA"/>
    </w:rPr>
  </w:style>
  <w:style w:type="paragraph" w:styleId="Hlavika">
    <w:name w:val="header"/>
    <w:basedOn w:val="Normlny"/>
    <w:link w:val="HlavikaChar"/>
    <w:uiPriority w:val="99"/>
    <w:unhideWhenUsed/>
    <w:rsid w:val="00486009"/>
    <w:pPr>
      <w:tabs>
        <w:tab w:val="center" w:pos="4536"/>
        <w:tab w:val="right" w:pos="9072"/>
      </w:tabs>
    </w:pPr>
  </w:style>
  <w:style w:type="character" w:customStyle="1" w:styleId="HlavikaChar">
    <w:name w:val="Hlavička Char"/>
    <w:basedOn w:val="Predvolenpsmoodseku"/>
    <w:link w:val="Hlavika"/>
    <w:uiPriority w:val="99"/>
    <w:rsid w:val="00486009"/>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486009"/>
    <w:pPr>
      <w:tabs>
        <w:tab w:val="center" w:pos="4536"/>
        <w:tab w:val="right" w:pos="9072"/>
      </w:tabs>
    </w:pPr>
  </w:style>
  <w:style w:type="character" w:customStyle="1" w:styleId="PtaChar">
    <w:name w:val="Päta Char"/>
    <w:basedOn w:val="Predvolenpsmoodseku"/>
    <w:link w:val="Pta"/>
    <w:uiPriority w:val="99"/>
    <w:rsid w:val="00486009"/>
    <w:rPr>
      <w:rFonts w:ascii="Times New Roman" w:eastAsia="Times New Roman" w:hAnsi="Times New Roman" w:cs="Times New Roman"/>
      <w:sz w:val="20"/>
      <w:szCs w:val="20"/>
      <w:lang w:eastAsia="sk-SK"/>
    </w:rPr>
  </w:style>
  <w:style w:type="paragraph" w:styleId="Obyajntext">
    <w:name w:val="Plain Text"/>
    <w:basedOn w:val="Normlny"/>
    <w:link w:val="ObyajntextChar"/>
    <w:uiPriority w:val="99"/>
    <w:semiHidden/>
    <w:unhideWhenUsed/>
    <w:rsid w:val="00C31838"/>
    <w:rPr>
      <w:rFonts w:ascii="Calibri" w:eastAsiaTheme="minorHAnsi" w:hAnsi="Calibri" w:cstheme="minorBidi"/>
      <w:sz w:val="22"/>
      <w:szCs w:val="21"/>
      <w:lang w:eastAsia="en-US"/>
    </w:rPr>
  </w:style>
  <w:style w:type="character" w:customStyle="1" w:styleId="ObyajntextChar">
    <w:name w:val="Obyčajný text Char"/>
    <w:basedOn w:val="Predvolenpsmoodseku"/>
    <w:link w:val="Obyajntext"/>
    <w:uiPriority w:val="99"/>
    <w:semiHidden/>
    <w:rsid w:val="00C31838"/>
    <w:rPr>
      <w:rFonts w:ascii="Calibri" w:hAnsi="Calibri"/>
      <w:szCs w:val="21"/>
    </w:rPr>
  </w:style>
  <w:style w:type="paragraph" w:styleId="Textbubliny">
    <w:name w:val="Balloon Text"/>
    <w:basedOn w:val="Normlny"/>
    <w:link w:val="TextbublinyChar"/>
    <w:uiPriority w:val="99"/>
    <w:semiHidden/>
    <w:unhideWhenUsed/>
    <w:rsid w:val="00D11C6B"/>
    <w:rPr>
      <w:rFonts w:ascii="Segoe UI" w:hAnsi="Segoe UI" w:cs="Segoe UI"/>
      <w:sz w:val="18"/>
      <w:szCs w:val="18"/>
    </w:rPr>
  </w:style>
  <w:style w:type="character" w:customStyle="1" w:styleId="TextbublinyChar">
    <w:name w:val="Text bubliny Char"/>
    <w:basedOn w:val="Predvolenpsmoodseku"/>
    <w:link w:val="Textbubliny"/>
    <w:uiPriority w:val="99"/>
    <w:semiHidden/>
    <w:rsid w:val="00D11C6B"/>
    <w:rPr>
      <w:rFonts w:ascii="Segoe UI" w:eastAsia="Times New Roman" w:hAnsi="Segoe UI" w:cs="Segoe UI"/>
      <w:sz w:val="18"/>
      <w:szCs w:val="18"/>
      <w:lang w:eastAsia="sk-SK"/>
    </w:rPr>
  </w:style>
  <w:style w:type="paragraph" w:customStyle="1" w:styleId="Textvysvetlivky1">
    <w:name w:val="Text vysvetlivky1"/>
    <w:basedOn w:val="Normlny"/>
    <w:link w:val="TextvysvetlivkyChar"/>
    <w:semiHidden/>
    <w:rsid w:val="00026527"/>
    <w:pPr>
      <w:spacing w:after="240"/>
      <w:jc w:val="both"/>
    </w:pPr>
    <w:rPr>
      <w:lang w:val="fr-FR" w:eastAsia="cs-CZ"/>
    </w:rPr>
  </w:style>
  <w:style w:type="character" w:customStyle="1" w:styleId="TextvysvetlivkyChar">
    <w:name w:val="Text vysvetlivky Char"/>
    <w:link w:val="Textvysvetlivky1"/>
    <w:semiHidden/>
    <w:rsid w:val="00026527"/>
    <w:rPr>
      <w:rFonts w:ascii="Times New Roman" w:eastAsia="Times New Roman" w:hAnsi="Times New Roman" w:cs="Times New Roman"/>
      <w:sz w:val="20"/>
      <w:szCs w:val="20"/>
      <w:lang w:val="fr-FR" w:eastAsia="cs-CZ"/>
    </w:rPr>
  </w:style>
  <w:style w:type="paragraph" w:customStyle="1" w:styleId="Telo">
    <w:name w:val="Telo"/>
    <w:rsid w:val="00BC2048"/>
    <w:pPr>
      <w:pBdr>
        <w:top w:val="nil"/>
        <w:left w:val="nil"/>
        <w:bottom w:val="nil"/>
        <w:right w:val="nil"/>
        <w:between w:val="nil"/>
        <w:bar w:val="nil"/>
      </w:pBdr>
      <w:spacing w:after="0" w:line="240" w:lineRule="auto"/>
    </w:pPr>
    <w:rPr>
      <w:rFonts w:ascii="Arial" w:eastAsia="Arial Unicode MS" w:hAnsi="Arial Unicode MS" w:cs="Arial Unicode MS"/>
      <w:color w:val="000000"/>
      <w:sz w:val="20"/>
      <w:szCs w:val="2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751770">
      <w:bodyDiv w:val="1"/>
      <w:marLeft w:val="0"/>
      <w:marRight w:val="0"/>
      <w:marTop w:val="0"/>
      <w:marBottom w:val="0"/>
      <w:divBdr>
        <w:top w:val="none" w:sz="0" w:space="0" w:color="auto"/>
        <w:left w:val="none" w:sz="0" w:space="0" w:color="auto"/>
        <w:bottom w:val="none" w:sz="0" w:space="0" w:color="auto"/>
        <w:right w:val="none" w:sz="0" w:space="0" w:color="auto"/>
      </w:divBdr>
    </w:div>
    <w:div w:id="1414474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mesto@sala.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31FFF-096E-4DFB-9CDB-6A3380BF6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8666</Words>
  <Characters>49399</Characters>
  <Application>Microsoft Office Word</Application>
  <DocSecurity>0</DocSecurity>
  <Lines>411</Lines>
  <Paragraphs>115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57950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simighova</dc:creator>
  <cp:lastModifiedBy>Kelemen</cp:lastModifiedBy>
  <cp:revision>2</cp:revision>
  <cp:lastPrinted>2020-04-16T08:34:00Z</cp:lastPrinted>
  <dcterms:created xsi:type="dcterms:W3CDTF">2021-09-09T09:22:00Z</dcterms:created>
  <dcterms:modified xsi:type="dcterms:W3CDTF">2021-09-09T09:22:00Z</dcterms:modified>
</cp:coreProperties>
</file>